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88CAC1" w14:textId="103C9F0A" w:rsidR="00E32A3A" w:rsidRPr="00942197" w:rsidRDefault="00E32A3A" w:rsidP="00E32A3A">
      <w:pPr>
        <w:pStyle w:val="Heading2"/>
        <w:rPr>
          <w:rFonts w:ascii="Arial" w:hAnsi="Arial" w:cs="Arial"/>
          <w:color w:val="auto"/>
          <w:sz w:val="24"/>
          <w:szCs w:val="24"/>
          <w:lang w:val="sr-Latn-ME"/>
        </w:rPr>
      </w:pPr>
    </w:p>
    <w:tbl>
      <w:tblPr>
        <w:tblW w:w="14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6"/>
        <w:gridCol w:w="3794"/>
        <w:gridCol w:w="4680"/>
        <w:gridCol w:w="2070"/>
      </w:tblGrid>
      <w:tr w:rsidR="00E32A3A" w:rsidRPr="00942197" w14:paraId="0C1D1E60" w14:textId="77777777" w:rsidTr="00184A0D">
        <w:tc>
          <w:tcPr>
            <w:tcW w:w="3856" w:type="dxa"/>
            <w:tcBorders>
              <w:right w:val="single" w:sz="4" w:space="0" w:color="FFFFFF"/>
            </w:tcBorders>
            <w:shd w:val="clear" w:color="auto" w:fill="000000"/>
          </w:tcPr>
          <w:p w14:paraId="57D742DA" w14:textId="77777777" w:rsidR="00E32A3A" w:rsidRPr="00942197" w:rsidRDefault="00E32A3A" w:rsidP="00184A0D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</w:pPr>
            <w:bookmarkStart w:id="0" w:name="_Hlk10712534"/>
            <w:r w:rsidRPr="00942197"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Opšti cilj</w:t>
            </w:r>
          </w:p>
        </w:tc>
        <w:tc>
          <w:tcPr>
            <w:tcW w:w="379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</w:tcPr>
          <w:p w14:paraId="782C7EE2" w14:textId="77777777" w:rsidR="00E32A3A" w:rsidRPr="00942197" w:rsidRDefault="00E32A3A" w:rsidP="00184A0D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Objektivno provjerljivi indikatori</w:t>
            </w:r>
          </w:p>
        </w:tc>
        <w:tc>
          <w:tcPr>
            <w:tcW w:w="4680" w:type="dxa"/>
            <w:tcBorders>
              <w:left w:val="single" w:sz="4" w:space="0" w:color="FFFFFF"/>
            </w:tcBorders>
            <w:shd w:val="clear" w:color="auto" w:fill="000000"/>
          </w:tcPr>
          <w:p w14:paraId="5E0C8E33" w14:textId="77777777" w:rsidR="00E32A3A" w:rsidRPr="00942197" w:rsidRDefault="00E32A3A" w:rsidP="00184A0D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Sredstva verifikacije</w:t>
            </w:r>
          </w:p>
        </w:tc>
        <w:tc>
          <w:tcPr>
            <w:tcW w:w="2070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14:paraId="22B81C29" w14:textId="77777777" w:rsidR="00E32A3A" w:rsidRPr="00942197" w:rsidRDefault="00E32A3A" w:rsidP="00184A0D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</w:pPr>
          </w:p>
        </w:tc>
      </w:tr>
      <w:tr w:rsidR="00E32A3A" w:rsidRPr="00942197" w14:paraId="716A3E83" w14:textId="77777777" w:rsidTr="00184A0D">
        <w:tc>
          <w:tcPr>
            <w:tcW w:w="3856" w:type="dxa"/>
            <w:shd w:val="clear" w:color="auto" w:fill="auto"/>
          </w:tcPr>
          <w:p w14:paraId="5422F54E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Poboljšati kvalitet pružanja osnovnog i srednjeg obrazovanja i podržati inicijalno obrazovanje nastavnika,  KPR, kao i osguranje kvaliteta na nivou osnovnog, srednjeg i visokog obrazovanja.</w:t>
            </w:r>
          </w:p>
        </w:tc>
        <w:tc>
          <w:tcPr>
            <w:tcW w:w="3794" w:type="dxa"/>
            <w:shd w:val="clear" w:color="auto" w:fill="auto"/>
          </w:tcPr>
          <w:p w14:paraId="5C29A686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Obrazovna postignuća (ishodi) u MINT-u porasla su u roku od 4 godine</w:t>
            </w:r>
          </w:p>
        </w:tc>
        <w:tc>
          <w:tcPr>
            <w:tcW w:w="4680" w:type="dxa"/>
            <w:shd w:val="clear" w:color="auto" w:fill="auto"/>
          </w:tcPr>
          <w:p w14:paraId="44E63FD1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TIMMS (2023)</w:t>
            </w:r>
          </w:p>
          <w:p w14:paraId="502B064C" w14:textId="63B403B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PISA (202</w:t>
            </w:r>
            <w:ins w:id="1" w:author="Boris Curkovic" w:date="2020-04-28T11:33:00Z">
              <w:r w:rsidR="00C93F5C">
                <w:rPr>
                  <w:rFonts w:ascii="Arial" w:hAnsi="Arial"/>
                  <w:spacing w:val="-8"/>
                  <w:sz w:val="16"/>
                  <w:szCs w:val="16"/>
                  <w:lang w:val="sr-Latn-ME"/>
                </w:rPr>
                <w:t>1</w:t>
              </w:r>
            </w:ins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)</w:t>
            </w:r>
          </w:p>
          <w:p w14:paraId="1D9D757E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Izvještaji države</w:t>
            </w:r>
          </w:p>
        </w:tc>
        <w:tc>
          <w:tcPr>
            <w:tcW w:w="2070" w:type="dxa"/>
            <w:vMerge/>
            <w:tcBorders>
              <w:right w:val="nil"/>
            </w:tcBorders>
            <w:shd w:val="clear" w:color="auto" w:fill="auto"/>
          </w:tcPr>
          <w:p w14:paraId="3CB11B1F" w14:textId="77777777" w:rsidR="00E32A3A" w:rsidRPr="00942197" w:rsidRDefault="00E32A3A" w:rsidP="00184A0D">
            <w:pPr>
              <w:spacing w:line="240" w:lineRule="auto"/>
              <w:ind w:left="57"/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</w:tr>
      <w:tr w:rsidR="00E32A3A" w:rsidRPr="00942197" w14:paraId="514F9EF1" w14:textId="77777777" w:rsidTr="00184A0D">
        <w:tc>
          <w:tcPr>
            <w:tcW w:w="3856" w:type="dxa"/>
            <w:tcBorders>
              <w:right w:val="single" w:sz="4" w:space="0" w:color="FFFFFF"/>
            </w:tcBorders>
            <w:shd w:val="clear" w:color="auto" w:fill="000000"/>
          </w:tcPr>
          <w:p w14:paraId="13ED2805" w14:textId="77777777" w:rsidR="00E32A3A" w:rsidRPr="00942197" w:rsidRDefault="00E32A3A" w:rsidP="00184A0D">
            <w:pPr>
              <w:spacing w:before="40" w:after="40" w:line="240" w:lineRule="auto"/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  <w:t>Svrha projekta</w:t>
            </w:r>
          </w:p>
        </w:tc>
        <w:tc>
          <w:tcPr>
            <w:tcW w:w="379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</w:tcPr>
          <w:p w14:paraId="0C25082F" w14:textId="77777777" w:rsidR="00E32A3A" w:rsidRPr="00942197" w:rsidRDefault="00E32A3A" w:rsidP="00184A0D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Objektivno provjerljivi indikatori</w:t>
            </w:r>
          </w:p>
        </w:tc>
        <w:tc>
          <w:tcPr>
            <w:tcW w:w="468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</w:tcPr>
          <w:p w14:paraId="03B7A7AE" w14:textId="77777777" w:rsidR="00E32A3A" w:rsidRPr="00942197" w:rsidRDefault="00E32A3A" w:rsidP="00184A0D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Sredstva verifikacije</w:t>
            </w:r>
          </w:p>
        </w:tc>
        <w:tc>
          <w:tcPr>
            <w:tcW w:w="2070" w:type="dxa"/>
            <w:tcBorders>
              <w:left w:val="single" w:sz="4" w:space="0" w:color="FFFFFF"/>
            </w:tcBorders>
            <w:shd w:val="clear" w:color="auto" w:fill="000000"/>
          </w:tcPr>
          <w:p w14:paraId="37A85EF5" w14:textId="77777777" w:rsidR="00E32A3A" w:rsidRPr="00942197" w:rsidRDefault="00E32A3A" w:rsidP="00184A0D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Pretpostavke</w:t>
            </w:r>
          </w:p>
        </w:tc>
      </w:tr>
      <w:tr w:rsidR="00E32A3A" w:rsidRPr="00942197" w14:paraId="7AF9478E" w14:textId="77777777" w:rsidTr="00184A0D">
        <w:tc>
          <w:tcPr>
            <w:tcW w:w="3856" w:type="dxa"/>
            <w:shd w:val="clear" w:color="auto" w:fill="auto"/>
          </w:tcPr>
          <w:p w14:paraId="76915764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Poboljšati dostignuća učenika u vezi sa ključnim kompetencijama za cjeloživotno učenje i kvalitetom rada i nastave osnovnog i srednjeg obrazovanja;</w:t>
            </w:r>
          </w:p>
          <w:p w14:paraId="40D2A159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Unapređenje sistema osiguranja kvaliteta na svim nivoima;</w:t>
            </w:r>
          </w:p>
          <w:p w14:paraId="6B849D49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Razviti obrazovanje i profesionalne kompetencije nastavnika kako u inicijalnom obrazovanju nastavnika tako i u kontinuiranom profesionalnom razvoju u pogledu integracije ključnih kompetencija u učenju sa posebnim fokusom na MINT discipline.</w:t>
            </w:r>
          </w:p>
        </w:tc>
        <w:tc>
          <w:tcPr>
            <w:tcW w:w="3794" w:type="dxa"/>
            <w:shd w:val="clear" w:color="auto" w:fill="auto"/>
          </w:tcPr>
          <w:p w14:paraId="5992DE12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80% osnovnih i srednjih škola integriše MINT i druge ključne kompetencije</w:t>
            </w:r>
          </w:p>
          <w:p w14:paraId="725E4FBF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Novi standardi i procedure za </w:t>
            </w:r>
            <w:r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interno</w:t>
            </w: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 i eksterno osiguranje kvaliteta  za osnovno, srednje i visoko obrazovanje sadrže indikatore o ključnim kompetencijama koje su odobreni i u redovnoj upotrebi</w:t>
            </w:r>
          </w:p>
          <w:p w14:paraId="27265237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Studijski programi za inicijalno obrazovanje nastavnika na UCG koji sadrže modernu pedagogiju, MINT i druge ključne kompetencije, odobreni i redovno se predaju studentima</w:t>
            </w:r>
          </w:p>
          <w:p w14:paraId="042CDD54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80% nastavnika u osnovnim i srednjim školama je obučeno i redovno koristi MINT i ključne kompetencije u nastavi</w:t>
            </w:r>
          </w:p>
        </w:tc>
        <w:tc>
          <w:tcPr>
            <w:tcW w:w="4680" w:type="dxa"/>
            <w:shd w:val="clear" w:color="auto" w:fill="auto"/>
          </w:tcPr>
          <w:p w14:paraId="48338EB8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Izveštaji države</w:t>
            </w:r>
          </w:p>
          <w:p w14:paraId="7CF71350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Izvještaji Ministarstva prosvjete</w:t>
            </w:r>
          </w:p>
          <w:p w14:paraId="2DACE88A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Eksterni izvještaji o osiguranju kvaliteta na svim nivoima obrazovanja</w:t>
            </w:r>
          </w:p>
          <w:p w14:paraId="5D61AF00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Izvještaji Zavoda za školstvo</w:t>
            </w:r>
          </w:p>
          <w:p w14:paraId="07838E09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Odluke Senat UCG o odobravanju novih studijskih programa za inicilano obrazovanje nastavnika</w:t>
            </w:r>
          </w:p>
          <w:p w14:paraId="5CECAC7C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Izveštaji sa treninga</w:t>
            </w:r>
          </w:p>
          <w:p w14:paraId="7EA1FA3E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Školski izvještaji (razvojni planovi, godišnji planovi, pedagoška dokumentacija)</w:t>
            </w:r>
          </w:p>
          <w:p w14:paraId="270A1DA0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Izveštaji o napretku projekta</w:t>
            </w:r>
          </w:p>
        </w:tc>
        <w:tc>
          <w:tcPr>
            <w:tcW w:w="2070" w:type="dxa"/>
            <w:shd w:val="clear" w:color="auto" w:fill="auto"/>
          </w:tcPr>
          <w:p w14:paraId="4A1F5BC4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3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Strateški i pravni okviri za različite nivoe obrazovanja postoje</w:t>
            </w:r>
          </w:p>
          <w:p w14:paraId="30104379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3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Potrebe za pristupom ishoda u učenju i podučavanju i postavljanju standarda dostignuća i ispitivanja široko su prihvaćene od strane zainteresovanih strana</w:t>
            </w:r>
          </w:p>
        </w:tc>
      </w:tr>
    </w:tbl>
    <w:p w14:paraId="483B012E" w14:textId="77777777" w:rsidR="00E32A3A" w:rsidRPr="00942197" w:rsidRDefault="00E32A3A" w:rsidP="00E32A3A">
      <w:pPr>
        <w:spacing w:after="0" w:line="240" w:lineRule="auto"/>
        <w:rPr>
          <w:rFonts w:ascii="Arial" w:hAnsi="Arial" w:cs="Arial"/>
          <w:sz w:val="2"/>
          <w:szCs w:val="2"/>
          <w:lang w:val="sr-Latn-ME"/>
        </w:rPr>
      </w:pPr>
    </w:p>
    <w:tbl>
      <w:tblPr>
        <w:tblW w:w="14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6"/>
        <w:gridCol w:w="3794"/>
        <w:gridCol w:w="4680"/>
        <w:gridCol w:w="2070"/>
      </w:tblGrid>
      <w:tr w:rsidR="00E32A3A" w:rsidRPr="00942197" w14:paraId="37454700" w14:textId="77777777" w:rsidTr="00184A0D">
        <w:trPr>
          <w:tblHeader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AA91F73" w14:textId="77777777" w:rsidR="00E32A3A" w:rsidRPr="00942197" w:rsidRDefault="00E32A3A" w:rsidP="00184A0D">
            <w:pPr>
              <w:spacing w:after="0"/>
              <w:ind w:left="317" w:hanging="284"/>
              <w:jc w:val="both"/>
              <w:rPr>
                <w:rFonts w:ascii="Arial" w:hAnsi="Arial"/>
                <w:b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b/>
                <w:spacing w:val="-8"/>
                <w:sz w:val="16"/>
                <w:szCs w:val="16"/>
                <w:lang w:val="sr-Latn-ME"/>
              </w:rPr>
              <w:t>Rezultati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5283B2B" w14:textId="77777777" w:rsidR="00E32A3A" w:rsidRPr="00942197" w:rsidRDefault="00E32A3A" w:rsidP="00184A0D">
            <w:pPr>
              <w:spacing w:after="0"/>
              <w:ind w:left="317" w:hanging="284"/>
              <w:jc w:val="both"/>
              <w:rPr>
                <w:rFonts w:ascii="Arial" w:hAnsi="Arial"/>
                <w:b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Objektivno provjerljivi indikatori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372C9E5" w14:textId="77777777" w:rsidR="00E32A3A" w:rsidRPr="00942197" w:rsidRDefault="00E32A3A" w:rsidP="00184A0D">
            <w:pPr>
              <w:spacing w:after="0"/>
              <w:ind w:left="317" w:hanging="284"/>
              <w:jc w:val="both"/>
              <w:rPr>
                <w:rFonts w:ascii="Arial" w:hAnsi="Arial"/>
                <w:b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Sredstva verifikacije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5B837E5" w14:textId="77777777" w:rsidR="00E32A3A" w:rsidRPr="00942197" w:rsidRDefault="00E32A3A" w:rsidP="00184A0D">
            <w:pPr>
              <w:spacing w:after="0"/>
              <w:ind w:left="317" w:hanging="284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Pretpostavke</w:t>
            </w:r>
          </w:p>
        </w:tc>
      </w:tr>
      <w:tr w:rsidR="00E32A3A" w:rsidRPr="00942197" w14:paraId="5D68CE12" w14:textId="77777777" w:rsidTr="00184A0D">
        <w:trPr>
          <w:trHeight w:val="1228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199BF" w14:textId="77777777" w:rsidR="00E32A3A" w:rsidRPr="00942197" w:rsidRDefault="00E32A3A" w:rsidP="00E32A3A">
            <w:pPr>
              <w:numPr>
                <w:ilvl w:val="0"/>
                <w:numId w:val="2"/>
              </w:numPr>
              <w:spacing w:after="0" w:line="240" w:lineRule="auto"/>
              <w:ind w:left="200" w:hanging="219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Razvijen nacionalni okvir za ključne kompetencije u kurikulumu, sa dodatnim fokusom na MINT, mobilizovanu posvećenost i standarde utvrđene za MINT;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430EB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Izrađen i odobren nacionalni okvir nadležnosti za ključne kompetencije;</w:t>
            </w:r>
          </w:p>
          <w:p w14:paraId="42457D04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Planovi implementacije i nadgledanja MINT-a zajedno sa standardima i ciljevima za MINT proizvedeni (npr. u pogledu nastavničkih kompetencija, nastavnih materijala, programa, opreme).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9CD87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Izvještaji o napretku projekta</w:t>
            </w:r>
          </w:p>
          <w:p w14:paraId="04AEB466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Crnogorski okvir ključnih kompetencija u nastavi </w:t>
            </w:r>
          </w:p>
          <w:p w14:paraId="3D4B6660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Mapa puta za intergraciju ključnih kompetencija MINT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A348FE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3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Kompetentni stručnjaci su angažovani / regrutovani kao davaoci usluga</w:t>
            </w:r>
          </w:p>
          <w:p w14:paraId="63340320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3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Obrazovni fakulteti prihvataju potrebu za reformom programa predškolskog obrazovanja za nastavnike osnovnih i srednjih škola</w:t>
            </w:r>
          </w:p>
        </w:tc>
      </w:tr>
      <w:tr w:rsidR="00E32A3A" w:rsidRPr="00942197" w14:paraId="40E9A53B" w14:textId="77777777" w:rsidTr="00184A0D"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67483" w14:textId="77777777" w:rsidR="00E32A3A" w:rsidRPr="00942197" w:rsidRDefault="00E32A3A" w:rsidP="00E32A3A">
            <w:pPr>
              <w:numPr>
                <w:ilvl w:val="0"/>
                <w:numId w:val="2"/>
              </w:numPr>
              <w:spacing w:after="0" w:line="240" w:lineRule="auto"/>
              <w:ind w:left="200" w:hanging="219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Uspostavljen održivi proces za analizu inputa, rezultata i efikasnosti MINT obrazovanja;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0959D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Nacionalna istraživanja: Izrađena analiza obrazovnih dostignuća (ishoda) u MINT-u na osnovu podataka TIMMS-a, PISA-e i Crne Gore;</w:t>
            </w:r>
          </w:p>
          <w:p w14:paraId="6D988192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Izvršen pregled nastavnog plana i programa iz nauke, matematike, inženjerstva i tehnologije za osnovne i srednje škole, uključujući resurse i nastavne metode i kompetencije radne snage;</w:t>
            </w:r>
          </w:p>
          <w:p w14:paraId="0EAFC091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Izrađen pregled KPR-a i inicijalnog obrazovanja nastavnika u MINT-u;</w:t>
            </w:r>
          </w:p>
          <w:p w14:paraId="077B3E57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Uspostavljen proces za redovno ocjenjivanje procesa i rezultata u MINT-u, internim i eksternim inspekcijama, međunarodnom i nacionalnom procjenom.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343E8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Izvještaji o napretku projekta</w:t>
            </w:r>
          </w:p>
          <w:p w14:paraId="6420ECE0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Četiri kataloga sa predmetima za ocjenjivanje, u skladu sa MINT i drugim ključnim kompetencijama, za matematiku, fiziku, biologiju i hemiju</w:t>
            </w:r>
          </w:p>
          <w:p w14:paraId="5E2C4628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Studija o nacionalnom testiranju za II i III ciklus osnovnog obrazovanja za matematiku, fiziku, biologiju, hemiju</w:t>
            </w:r>
          </w:p>
          <w:p w14:paraId="638C653D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 o analizama obrazovnih dostignuća za II i III ciklus osnovnog obrazovanja u disciplinama MINT</w:t>
            </w:r>
          </w:p>
          <w:p w14:paraId="1C14C6E7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 o trenutnom stanju korišćenja međupredmetnog pristupa i ključnih kompetencija u crnogorskom obrazovnom sistemu</w:t>
            </w:r>
          </w:p>
          <w:p w14:paraId="641F5B6A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 o pregledu KPR-a i inicijalnom obrazovanju nastavnika u MINT-u</w:t>
            </w:r>
          </w:p>
          <w:p w14:paraId="2202E6FF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Izvještaj o pregledu nastavnog i srednjoškolskog programa iz nauke, matematike, inženjerstva i tehnologije sa fokusom na obrazovne programe za matematiku, fiziku, biologiju, hemiju i </w:t>
            </w: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lastRenderedPageBreak/>
              <w:t>informatiku (sa tehnikom), resurse i nastavne metode i kompetencije radne snage</w:t>
            </w:r>
          </w:p>
          <w:p w14:paraId="64649748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Tri skupa standarda osguranja kvaliteta za MINT</w:t>
            </w:r>
          </w:p>
          <w:p w14:paraId="020C8C69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Nova dokumenta vezana za osguranje kvaliteta procesa u osnovnom i srednjem obrazovanju</w:t>
            </w:r>
          </w:p>
          <w:p w14:paraId="36735729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Nova dokumenta vezana za osiguranje kvaliteta procesa u visokom obrazovanju</w:t>
            </w:r>
          </w:p>
          <w:p w14:paraId="01E39086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10 samovrednovanja i 10 eksternih evaluacija o osguranju kvaliteta iz osnovnog i srednjeg obrazovanja</w:t>
            </w: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C19E2" w14:textId="77777777" w:rsidR="00E32A3A" w:rsidRPr="00942197" w:rsidRDefault="00E32A3A" w:rsidP="00184A0D">
            <w:pPr>
              <w:spacing w:after="0" w:line="240" w:lineRule="auto"/>
              <w:ind w:left="317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</w:tr>
      <w:tr w:rsidR="00E32A3A" w:rsidRPr="00942197" w14:paraId="47251408" w14:textId="77777777" w:rsidTr="00184A0D"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4A6C4" w14:textId="77777777" w:rsidR="00E32A3A" w:rsidRPr="00942197" w:rsidRDefault="00E32A3A" w:rsidP="00E32A3A">
            <w:pPr>
              <w:numPr>
                <w:ilvl w:val="0"/>
                <w:numId w:val="2"/>
              </w:numPr>
              <w:spacing w:after="0" w:line="240" w:lineRule="auto"/>
              <w:ind w:left="200" w:hanging="219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Sistematsko sprovođenje plana implementacije MINT-a, što dovodi do poboljšanja inputa, procesa i rezultata MINT-a.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EA158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Obrazovni programi za matematiku, fiziku, biologiju, hemiju i informatiku (s tehnikom) za osnovne i srednje škole koji su revidirani i odobreni u svijetlu nacionalnih i međunarodnih standarda;</w:t>
            </w:r>
          </w:p>
          <w:p w14:paraId="63F07546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Studijski programi visokog obrazovanja za inicijalno obrazovanje nastavnika iz matematiku (i za studijske programe iniciljanog obrazovanja nastavnika za druge predmete u okviru MINT-a ako gore navedeni pregledi ukažu na takvu potrebu) potvrđeni i / ili revidirani;</w:t>
            </w:r>
          </w:p>
          <w:p w14:paraId="1ACFE323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Dizajnirani moduli za KPR za obuku u MINT-u i obuku predavača za podučavanje modula;</w:t>
            </w:r>
          </w:p>
          <w:p w14:paraId="34496DFD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Obučeno 960 nastavnika MINT-a (od 1200 nastavnika MINT-a koji su držali nastavu iz MINT-a u osnovnom i srednjem obrazovanju u školskoj 2017/2018. godini, 80%);</w:t>
            </w:r>
          </w:p>
          <w:p w14:paraId="000D4633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900 nastavnika osnovnih škola nivoa ISCED 1 obučenih za ključne kompetencije;</w:t>
            </w:r>
          </w:p>
          <w:p w14:paraId="184ACA5A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Obučeni službenici za osiguranje kvaliteta Zavoda za školstvo za MINT u svrhu pružanja podrške evaluaciji, praćenju i primjeni plana implementacije MINT-a u školama;</w:t>
            </w:r>
          </w:p>
          <w:p w14:paraId="08419E8A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Direktori škola i nastavnici osnovnih i srednjih škola obučeni da podrže implementaciju MINT plana osnovnog i srednjeg obrazovanja i sprovedu </w:t>
            </w:r>
            <w:r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internu</w:t>
            </w: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 evaluaciju;</w:t>
            </w:r>
          </w:p>
          <w:p w14:paraId="586BCBF9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Akademsko osoblje Filozofskog, Filološkog i Prirodno-matematičkog fakulteta osposobljeno je za implementaciju i kvalitativno obezbeđivanje novih visokoškolskih programa za inicilano obrazovanje nastavnika (uključujući nove pedagogije, tehnologije i načine učenja).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CEDD0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Izvještaji o napretku projekta</w:t>
            </w:r>
          </w:p>
          <w:p w14:paraId="65BC0A78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Razvijene sveobuhvatne smjernice za rukovodioce škola, nastavnike razreda nivoa 1 ISCED-a i predmetnih nastavnika na nivoima 2 i 3 ISCED-a</w:t>
            </w:r>
          </w:p>
          <w:p w14:paraId="79EA897D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Revidirana metodološka uputstva za kreatore kurikuluma i preporuke za integrisanje ključnih kompetencija u nastavne planove i programe na nivoima 1, 2 i 3 ISCED-a</w:t>
            </w:r>
          </w:p>
          <w:p w14:paraId="35A96FD4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Metodološka uputstva i smjernice za kriterijume ocjenjivanja i njihovo povezivanje sa ishodima obrazovanja formativnim ocjenjivanjem</w:t>
            </w:r>
          </w:p>
          <w:p w14:paraId="4033F5C0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Revidiran studijski program za matematiku</w:t>
            </w:r>
          </w:p>
          <w:p w14:paraId="2467A982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Preporuke i iskustva iz studijskog programa matematike podijeljeni sa drugim studijskim programima Prirodno-matematičkog fakulteta kao i programima Filozofskog i Filološkog fakulteta, a obuka je razvijena i dostavljena akademskom osoblju</w:t>
            </w:r>
          </w:p>
          <w:p w14:paraId="37DEA323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Preporuke za integrisanje ključnih kompetencija na sve studijske programe na Univerzitetu Crne Gore, prema crnogorskom okviru  ključnih kompetencija</w:t>
            </w:r>
          </w:p>
          <w:p w14:paraId="7325576B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Program obuke za nastavnike osnovnih i srednjih škola MINT-a za podučavanje MINT-a i drugih ključnih kompetencija</w:t>
            </w:r>
          </w:p>
          <w:p w14:paraId="7A979EAD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Program obuke za nastavnike u učionicama (ISCED 1) za podučavanje MINT-a i drugih ključnih kompetencija</w:t>
            </w:r>
          </w:p>
          <w:p w14:paraId="25AF47F6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Program obuke za školsko upravljanje za podršku MINT-u i drugim ključnim kompetencijama</w:t>
            </w:r>
          </w:p>
          <w:p w14:paraId="50687E9C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Program obuke za kreatore programa za podršku MINT-u i drugim ključnim kompetencijama u razvoju kurikuluma</w:t>
            </w:r>
          </w:p>
          <w:p w14:paraId="53CE0322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Program za obuku trenera</w:t>
            </w:r>
          </w:p>
          <w:p w14:paraId="215B0EBD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Onlajn platforma za razmjenu dobre prakse</w:t>
            </w:r>
          </w:p>
          <w:p w14:paraId="3D5124E7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Program obuke za akademsko osoblje na UCG</w:t>
            </w:r>
          </w:p>
          <w:p w14:paraId="6D018D41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Program obuke za timove zadužene za osguranje kvaliteta na visokoškolskim ustanovama</w:t>
            </w:r>
          </w:p>
          <w:p w14:paraId="6F94E08F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Izvještaji sa obuka</w:t>
            </w:r>
          </w:p>
          <w:p w14:paraId="3D77C828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 o izgradnji kapaciteta</w:t>
            </w:r>
          </w:p>
          <w:p w14:paraId="37468A43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 sa studijskog putovanja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2FD1D" w14:textId="77777777" w:rsidR="00E32A3A" w:rsidRPr="00942197" w:rsidRDefault="00E32A3A" w:rsidP="00184A0D">
            <w:pPr>
              <w:spacing w:after="0" w:line="240" w:lineRule="auto"/>
              <w:ind w:left="317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</w:tr>
      <w:bookmarkEnd w:id="0"/>
    </w:tbl>
    <w:p w14:paraId="747E5038" w14:textId="77777777" w:rsidR="00E32A3A" w:rsidRPr="00942197" w:rsidRDefault="00E32A3A" w:rsidP="00E32A3A">
      <w:pPr>
        <w:spacing w:after="0"/>
        <w:rPr>
          <w:rFonts w:ascii="Arial" w:hAnsi="Arial" w:cs="Arial"/>
          <w:sz w:val="2"/>
          <w:szCs w:val="2"/>
          <w:lang w:val="sr-Latn-ME"/>
        </w:rPr>
      </w:pPr>
    </w:p>
    <w:tbl>
      <w:tblPr>
        <w:tblW w:w="14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0"/>
        <w:gridCol w:w="2250"/>
        <w:gridCol w:w="2430"/>
        <w:gridCol w:w="2070"/>
      </w:tblGrid>
      <w:tr w:rsidR="00E32A3A" w:rsidRPr="00942197" w14:paraId="62EB75AF" w14:textId="77777777" w:rsidTr="00184A0D">
        <w:trPr>
          <w:trHeight w:val="168"/>
          <w:tblHeader/>
        </w:trPr>
        <w:tc>
          <w:tcPr>
            <w:tcW w:w="7650" w:type="dxa"/>
            <w:tcBorders>
              <w:right w:val="single" w:sz="4" w:space="0" w:color="FFFFFF"/>
            </w:tcBorders>
            <w:shd w:val="clear" w:color="auto" w:fill="000000"/>
            <w:vAlign w:val="center"/>
          </w:tcPr>
          <w:p w14:paraId="2CD861F7" w14:textId="77777777" w:rsidR="00E32A3A" w:rsidRPr="00942197" w:rsidRDefault="00E32A3A" w:rsidP="00184A0D">
            <w:pPr>
              <w:spacing w:before="40" w:after="40"/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Aktivnosti</w:t>
            </w:r>
          </w:p>
        </w:tc>
        <w:tc>
          <w:tcPr>
            <w:tcW w:w="225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  <w:vAlign w:val="center"/>
          </w:tcPr>
          <w:p w14:paraId="043310AF" w14:textId="77777777" w:rsidR="00E32A3A" w:rsidRPr="00942197" w:rsidRDefault="00E32A3A" w:rsidP="00184A0D">
            <w:pPr>
              <w:spacing w:before="40" w:after="40"/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Sredstva (inputi)</w:t>
            </w:r>
          </w:p>
        </w:tc>
        <w:tc>
          <w:tcPr>
            <w:tcW w:w="243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  <w:vAlign w:val="center"/>
          </w:tcPr>
          <w:p w14:paraId="3613B5C8" w14:textId="77777777" w:rsidR="00E32A3A" w:rsidRPr="00942197" w:rsidRDefault="00E32A3A" w:rsidP="00184A0D">
            <w:pPr>
              <w:spacing w:before="40" w:after="40"/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Specifikacija troškova</w:t>
            </w:r>
          </w:p>
        </w:tc>
        <w:tc>
          <w:tcPr>
            <w:tcW w:w="2070" w:type="dxa"/>
            <w:tcBorders>
              <w:left w:val="single" w:sz="4" w:space="0" w:color="FFFFFF"/>
            </w:tcBorders>
            <w:shd w:val="clear" w:color="auto" w:fill="000000"/>
          </w:tcPr>
          <w:p w14:paraId="2D3199F1" w14:textId="77777777" w:rsidR="00E32A3A" w:rsidRPr="00942197" w:rsidRDefault="00E32A3A" w:rsidP="00184A0D">
            <w:pPr>
              <w:spacing w:before="40" w:after="40"/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Pretpostavke</w:t>
            </w:r>
          </w:p>
        </w:tc>
      </w:tr>
      <w:tr w:rsidR="00E32A3A" w:rsidRPr="00942197" w14:paraId="6894DF44" w14:textId="77777777" w:rsidTr="00184A0D">
        <w:tc>
          <w:tcPr>
            <w:tcW w:w="7650" w:type="dxa"/>
            <w:shd w:val="clear" w:color="auto" w:fill="auto"/>
          </w:tcPr>
          <w:p w14:paraId="7E0EB12F" w14:textId="77777777" w:rsidR="00E32A3A" w:rsidRPr="00942197" w:rsidRDefault="00E32A3A" w:rsidP="00184A0D">
            <w:pPr>
              <w:shd w:val="clear" w:color="auto" w:fill="BFBFBF"/>
              <w:spacing w:after="0"/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  <w:t>Početna faza</w:t>
            </w:r>
          </w:p>
          <w:p w14:paraId="14B04686" w14:textId="77777777" w:rsidR="00E32A3A" w:rsidRPr="00942197" w:rsidRDefault="00E32A3A" w:rsidP="00E32A3A">
            <w:pPr>
              <w:numPr>
                <w:ilvl w:val="1"/>
                <w:numId w:val="6"/>
              </w:numPr>
              <w:spacing w:after="0" w:line="240" w:lineRule="auto"/>
              <w:ind w:left="488" w:hanging="488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Početni sastanak sa ugovornim tijelom</w:t>
            </w:r>
          </w:p>
          <w:p w14:paraId="498E2C44" w14:textId="77777777" w:rsidR="00E32A3A" w:rsidRPr="00942197" w:rsidRDefault="00E32A3A" w:rsidP="00E32A3A">
            <w:pPr>
              <w:numPr>
                <w:ilvl w:val="1"/>
                <w:numId w:val="6"/>
              </w:numPr>
              <w:spacing w:after="0" w:line="240" w:lineRule="auto"/>
              <w:ind w:left="488" w:hanging="488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lastRenderedPageBreak/>
              <w:t>Uspostavljanje projektne kancelarije</w:t>
            </w:r>
          </w:p>
          <w:p w14:paraId="6E44FF46" w14:textId="77777777" w:rsidR="00E32A3A" w:rsidRPr="00942197" w:rsidRDefault="00E32A3A" w:rsidP="00E32A3A">
            <w:pPr>
              <w:numPr>
                <w:ilvl w:val="1"/>
                <w:numId w:val="6"/>
              </w:numPr>
              <w:spacing w:after="0" w:line="240" w:lineRule="auto"/>
              <w:ind w:left="488" w:hanging="488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Orijentacioni sastanci sa korisnicima i analiza pozadinskih dokumenata</w:t>
            </w:r>
          </w:p>
          <w:p w14:paraId="680200B6" w14:textId="77777777" w:rsidR="00E32A3A" w:rsidRPr="00942197" w:rsidRDefault="00E32A3A" w:rsidP="00E32A3A">
            <w:pPr>
              <w:numPr>
                <w:ilvl w:val="1"/>
                <w:numId w:val="6"/>
              </w:numPr>
              <w:spacing w:after="0" w:line="240" w:lineRule="auto"/>
              <w:ind w:left="488" w:hanging="488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Uspostavljanje grupe za koordinaciju projekta i početak procesa uspostavljanja upravnog odbora projekta</w:t>
            </w:r>
          </w:p>
          <w:p w14:paraId="2FE22FB1" w14:textId="77777777" w:rsidR="00E32A3A" w:rsidRPr="00942197" w:rsidRDefault="00E32A3A" w:rsidP="00E32A3A">
            <w:pPr>
              <w:numPr>
                <w:ilvl w:val="1"/>
                <w:numId w:val="6"/>
              </w:numPr>
              <w:spacing w:after="0" w:line="240" w:lineRule="auto"/>
              <w:ind w:left="488" w:hanging="488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Razvijanje plana rada</w:t>
            </w:r>
          </w:p>
          <w:p w14:paraId="134C7085" w14:textId="77777777" w:rsidR="00E32A3A" w:rsidRPr="00942197" w:rsidRDefault="00E32A3A" w:rsidP="00E32A3A">
            <w:pPr>
              <w:numPr>
                <w:ilvl w:val="1"/>
                <w:numId w:val="6"/>
              </w:numPr>
              <w:spacing w:after="0" w:line="240" w:lineRule="auto"/>
              <w:ind w:left="488" w:hanging="488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Nacrt i predaja Izvještaja o početnoj fazi </w:t>
            </w:r>
          </w:p>
        </w:tc>
        <w:tc>
          <w:tcPr>
            <w:tcW w:w="2250" w:type="dxa"/>
            <w:vMerge w:val="restart"/>
            <w:shd w:val="clear" w:color="auto" w:fill="auto"/>
          </w:tcPr>
          <w:p w14:paraId="76856246" w14:textId="1541C470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lastRenderedPageBreak/>
              <w:t xml:space="preserve">KS 1:  </w:t>
            </w:r>
            <w:del w:id="2" w:author="Boris Curkovic" w:date="2021-04-29T08:16:00Z">
              <w:r w:rsidRPr="00942197" w:rsidDel="00E604DD">
                <w:rPr>
                  <w:rFonts w:ascii="Arial" w:hAnsi="Arial"/>
                  <w:spacing w:val="-8"/>
                  <w:sz w:val="16"/>
                  <w:szCs w:val="16"/>
                  <w:lang w:val="sr-Latn-ME"/>
                </w:rPr>
                <w:delText xml:space="preserve">240 </w:delText>
              </w:r>
            </w:del>
            <w:ins w:id="3" w:author="Boris Curkovic" w:date="2021-04-29T08:16:00Z">
              <w:r w:rsidR="00E604DD" w:rsidRPr="00942197">
                <w:rPr>
                  <w:rFonts w:ascii="Arial" w:hAnsi="Arial"/>
                  <w:spacing w:val="-8"/>
                  <w:sz w:val="16"/>
                  <w:szCs w:val="16"/>
                  <w:lang w:val="sr-Latn-ME"/>
                </w:rPr>
                <w:t>2</w:t>
              </w:r>
              <w:r w:rsidR="00E604DD">
                <w:rPr>
                  <w:rFonts w:ascii="Arial" w:hAnsi="Arial"/>
                  <w:spacing w:val="-8"/>
                  <w:sz w:val="16"/>
                  <w:szCs w:val="16"/>
                  <w:lang w:val="sr-Latn-ME"/>
                </w:rPr>
                <w:t>9</w:t>
              </w:r>
              <w:r w:rsidR="00E604DD" w:rsidRPr="00942197">
                <w:rPr>
                  <w:rFonts w:ascii="Arial" w:hAnsi="Arial"/>
                  <w:spacing w:val="-8"/>
                  <w:sz w:val="16"/>
                  <w:szCs w:val="16"/>
                  <w:lang w:val="sr-Latn-ME"/>
                </w:rPr>
                <w:t xml:space="preserve">0 </w:t>
              </w:r>
            </w:ins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radnih dana</w:t>
            </w:r>
          </w:p>
          <w:p w14:paraId="76180DF7" w14:textId="04547EC8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KS 2:  </w:t>
            </w:r>
            <w:del w:id="4" w:author="Boris Curkovic" w:date="2021-04-29T08:16:00Z">
              <w:r w:rsidRPr="00942197" w:rsidDel="00E604DD">
                <w:rPr>
                  <w:rFonts w:ascii="Arial" w:hAnsi="Arial"/>
                  <w:spacing w:val="-8"/>
                  <w:sz w:val="16"/>
                  <w:szCs w:val="16"/>
                  <w:lang w:val="sr-Latn-ME"/>
                </w:rPr>
                <w:delText xml:space="preserve">200 </w:delText>
              </w:r>
            </w:del>
            <w:ins w:id="5" w:author="Boris Curkovic" w:date="2021-04-29T08:16:00Z">
              <w:r w:rsidR="00E604DD" w:rsidRPr="00942197">
                <w:rPr>
                  <w:rFonts w:ascii="Arial" w:hAnsi="Arial"/>
                  <w:spacing w:val="-8"/>
                  <w:sz w:val="16"/>
                  <w:szCs w:val="16"/>
                  <w:lang w:val="sr-Latn-ME"/>
                </w:rPr>
                <w:t>2</w:t>
              </w:r>
              <w:r w:rsidR="00E604DD">
                <w:rPr>
                  <w:rFonts w:ascii="Arial" w:hAnsi="Arial"/>
                  <w:spacing w:val="-8"/>
                  <w:sz w:val="16"/>
                  <w:szCs w:val="16"/>
                  <w:lang w:val="sr-Latn-ME"/>
                </w:rPr>
                <w:t>3</w:t>
              </w:r>
              <w:r w:rsidR="00E604DD" w:rsidRPr="00942197">
                <w:rPr>
                  <w:rFonts w:ascii="Arial" w:hAnsi="Arial"/>
                  <w:spacing w:val="-8"/>
                  <w:sz w:val="16"/>
                  <w:szCs w:val="16"/>
                  <w:lang w:val="sr-Latn-ME"/>
                </w:rPr>
                <w:t xml:space="preserve">0 </w:t>
              </w:r>
            </w:ins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radnih dana</w:t>
            </w:r>
          </w:p>
          <w:p w14:paraId="13DCA45C" w14:textId="4217057E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lastRenderedPageBreak/>
              <w:t xml:space="preserve">KS 3:  </w:t>
            </w:r>
            <w:del w:id="6" w:author="Boris Curkovic" w:date="2021-04-29T08:16:00Z">
              <w:r w:rsidRPr="00942197" w:rsidDel="00E604DD">
                <w:rPr>
                  <w:rFonts w:ascii="Arial" w:hAnsi="Arial"/>
                  <w:spacing w:val="-8"/>
                  <w:sz w:val="16"/>
                  <w:szCs w:val="16"/>
                  <w:lang w:val="sr-Latn-ME"/>
                </w:rPr>
                <w:delText xml:space="preserve">150 </w:delText>
              </w:r>
            </w:del>
            <w:ins w:id="7" w:author="Boris Curkovic" w:date="2021-04-29T08:16:00Z">
              <w:r w:rsidR="00E604DD" w:rsidRPr="00942197">
                <w:rPr>
                  <w:rFonts w:ascii="Arial" w:hAnsi="Arial"/>
                  <w:spacing w:val="-8"/>
                  <w:sz w:val="16"/>
                  <w:szCs w:val="16"/>
                  <w:lang w:val="sr-Latn-ME"/>
                </w:rPr>
                <w:t>1</w:t>
              </w:r>
              <w:r w:rsidR="00E604DD">
                <w:rPr>
                  <w:rFonts w:ascii="Arial" w:hAnsi="Arial"/>
                  <w:spacing w:val="-8"/>
                  <w:sz w:val="16"/>
                  <w:szCs w:val="16"/>
                  <w:lang w:val="sr-Latn-ME"/>
                </w:rPr>
                <w:t>0</w:t>
              </w:r>
              <w:r w:rsidR="00E604DD" w:rsidRPr="00942197">
                <w:rPr>
                  <w:rFonts w:ascii="Arial" w:hAnsi="Arial"/>
                  <w:spacing w:val="-8"/>
                  <w:sz w:val="16"/>
                  <w:szCs w:val="16"/>
                  <w:lang w:val="sr-Latn-ME"/>
                </w:rPr>
                <w:t xml:space="preserve">0 </w:t>
              </w:r>
            </w:ins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radnih dana</w:t>
            </w:r>
          </w:p>
          <w:p w14:paraId="129A18FE" w14:textId="2EC31F6F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KrS:  </w:t>
            </w:r>
            <w:del w:id="8" w:author="Boris Curkovic" w:date="2021-04-29T08:16:00Z">
              <w:r w:rsidRPr="00942197" w:rsidDel="00E604DD">
                <w:rPr>
                  <w:rFonts w:ascii="Arial" w:hAnsi="Arial"/>
                  <w:spacing w:val="-8"/>
                  <w:sz w:val="16"/>
                  <w:szCs w:val="16"/>
                  <w:lang w:val="sr-Latn-ME"/>
                </w:rPr>
                <w:delText xml:space="preserve">250 </w:delText>
              </w:r>
            </w:del>
            <w:ins w:id="9" w:author="Boris Curkovic" w:date="2021-04-29T08:16:00Z">
              <w:r w:rsidR="00E604DD" w:rsidRPr="00942197">
                <w:rPr>
                  <w:rFonts w:ascii="Arial" w:hAnsi="Arial"/>
                  <w:spacing w:val="-8"/>
                  <w:sz w:val="16"/>
                  <w:szCs w:val="16"/>
                  <w:lang w:val="sr-Latn-ME"/>
                </w:rPr>
                <w:t>2</w:t>
              </w:r>
              <w:r w:rsidR="00E604DD">
                <w:rPr>
                  <w:rFonts w:ascii="Arial" w:hAnsi="Arial"/>
                  <w:spacing w:val="-8"/>
                  <w:sz w:val="16"/>
                  <w:szCs w:val="16"/>
                  <w:lang w:val="sr-Latn-ME"/>
                </w:rPr>
                <w:t>44</w:t>
              </w:r>
              <w:r w:rsidR="00E604DD" w:rsidRPr="00942197">
                <w:rPr>
                  <w:rFonts w:ascii="Arial" w:hAnsi="Arial"/>
                  <w:spacing w:val="-8"/>
                  <w:sz w:val="16"/>
                  <w:szCs w:val="16"/>
                  <w:lang w:val="sr-Latn-ME"/>
                </w:rPr>
                <w:t xml:space="preserve"> </w:t>
              </w:r>
            </w:ins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radnih dana</w:t>
            </w:r>
          </w:p>
          <w:p w14:paraId="3CBD8B43" w14:textId="6688B75D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KrS:  </w:t>
            </w:r>
            <w:del w:id="10" w:author="Boris Curkovic" w:date="2021-04-29T08:16:00Z">
              <w:r w:rsidRPr="00942197" w:rsidDel="00E604DD">
                <w:rPr>
                  <w:rFonts w:ascii="Arial" w:hAnsi="Arial"/>
                  <w:spacing w:val="-8"/>
                  <w:sz w:val="16"/>
                  <w:szCs w:val="16"/>
                  <w:lang w:val="sr-Latn-ME"/>
                </w:rPr>
                <w:delText xml:space="preserve">250 </w:delText>
              </w:r>
            </w:del>
            <w:ins w:id="11" w:author="Boris Curkovic" w:date="2021-04-29T08:16:00Z">
              <w:r w:rsidR="00E604DD" w:rsidRPr="00942197">
                <w:rPr>
                  <w:rFonts w:ascii="Arial" w:hAnsi="Arial"/>
                  <w:spacing w:val="-8"/>
                  <w:sz w:val="16"/>
                  <w:szCs w:val="16"/>
                  <w:lang w:val="sr-Latn-ME"/>
                </w:rPr>
                <w:t>2</w:t>
              </w:r>
              <w:r w:rsidR="00E604DD">
                <w:rPr>
                  <w:rFonts w:ascii="Arial" w:hAnsi="Arial"/>
                  <w:spacing w:val="-8"/>
                  <w:sz w:val="16"/>
                  <w:szCs w:val="16"/>
                  <w:lang w:val="sr-Latn-ME"/>
                </w:rPr>
                <w:t>00</w:t>
              </w:r>
              <w:r w:rsidR="00E604DD" w:rsidRPr="00942197">
                <w:rPr>
                  <w:rFonts w:ascii="Arial" w:hAnsi="Arial"/>
                  <w:spacing w:val="-8"/>
                  <w:sz w:val="16"/>
                  <w:szCs w:val="16"/>
                  <w:lang w:val="sr-Latn-ME"/>
                </w:rPr>
                <w:t xml:space="preserve"> </w:t>
              </w:r>
            </w:ins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radnih dana</w:t>
            </w:r>
          </w:p>
          <w:p w14:paraId="4E944BA7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Pomoćno osoblje – puno radno vrijeme</w:t>
            </w:r>
          </w:p>
          <w:p w14:paraId="2A2715FE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Korisnici – po potrebi</w:t>
            </w:r>
          </w:p>
          <w:p w14:paraId="38838053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Ugovorno tijelo – po potrebi</w:t>
            </w:r>
          </w:p>
        </w:tc>
        <w:tc>
          <w:tcPr>
            <w:tcW w:w="2430" w:type="dxa"/>
            <w:vMerge w:val="restart"/>
            <w:shd w:val="clear" w:color="auto" w:fill="auto"/>
          </w:tcPr>
          <w:p w14:paraId="27DEBBD5" w14:textId="77777777" w:rsidR="00E32A3A" w:rsidRPr="00942197" w:rsidRDefault="00E32A3A" w:rsidP="00184A0D">
            <w:pPr>
              <w:rPr>
                <w:rFonts w:ascii="Arial" w:hAnsi="Arial" w:cs="Arial"/>
                <w:i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i/>
                <w:spacing w:val="-8"/>
                <w:sz w:val="16"/>
                <w:szCs w:val="16"/>
                <w:lang w:val="sr-Latn-ME"/>
              </w:rPr>
              <w:lastRenderedPageBreak/>
              <w:t>Maksimalan raspoloživi budžet</w:t>
            </w:r>
          </w:p>
          <w:p w14:paraId="26D89F64" w14:textId="77777777" w:rsidR="00E32A3A" w:rsidRPr="00942197" w:rsidRDefault="00E32A3A" w:rsidP="00184A0D">
            <w:pPr>
              <w:rPr>
                <w:rFonts w:ascii="Arial" w:hAnsi="Arial" w:cs="Arial"/>
                <w:i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i/>
                <w:spacing w:val="-8"/>
                <w:sz w:val="16"/>
                <w:szCs w:val="16"/>
                <w:lang w:val="sr-Latn-ME"/>
              </w:rPr>
              <w:lastRenderedPageBreak/>
              <w:t xml:space="preserve">€ 939.779,70 </w:t>
            </w:r>
          </w:p>
          <w:p w14:paraId="5F677DF7" w14:textId="77777777" w:rsidR="00E32A3A" w:rsidRPr="00942197" w:rsidRDefault="00E32A3A" w:rsidP="00184A0D">
            <w:pPr>
              <w:rPr>
                <w:rFonts w:ascii="Arial" w:hAnsi="Arial" w:cs="Arial"/>
                <w:i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i/>
                <w:spacing w:val="-8"/>
                <w:sz w:val="16"/>
                <w:szCs w:val="16"/>
                <w:lang w:val="sr-Latn-ME"/>
              </w:rPr>
              <w:t>uključujući:</w:t>
            </w:r>
          </w:p>
          <w:p w14:paraId="2058673E" w14:textId="2171E681" w:rsidR="00E32A3A" w:rsidRPr="00942197" w:rsidRDefault="00E32A3A" w:rsidP="00E32A3A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contextualSpacing/>
              <w:rPr>
                <w:rFonts w:ascii="Arial" w:hAnsi="Arial"/>
                <w:i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i/>
                <w:spacing w:val="-8"/>
                <w:sz w:val="16"/>
                <w:szCs w:val="16"/>
                <w:lang w:val="sr-Latn-ME"/>
              </w:rPr>
              <w:t xml:space="preserve">€ </w:t>
            </w:r>
            <w:del w:id="12" w:author="Boris Curkovic" w:date="2021-04-29T08:17:00Z">
              <w:r w:rsidRPr="00942197" w:rsidDel="00E604DD">
                <w:rPr>
                  <w:rFonts w:ascii="Arial" w:hAnsi="Arial"/>
                  <w:i/>
                  <w:spacing w:val="-8"/>
                  <w:sz w:val="16"/>
                  <w:szCs w:val="16"/>
                  <w:lang w:val="sr-Latn-ME"/>
                </w:rPr>
                <w:delText>251.764</w:delText>
              </w:r>
            </w:del>
            <w:ins w:id="13" w:author="Boris Curkovic" w:date="2021-04-29T08:17:00Z">
              <w:r w:rsidR="00E604DD">
                <w:rPr>
                  <w:rFonts w:ascii="Arial" w:hAnsi="Arial"/>
                  <w:i/>
                  <w:spacing w:val="-8"/>
                  <w:sz w:val="16"/>
                  <w:szCs w:val="16"/>
                  <w:lang w:val="sr-Latn-ME"/>
                </w:rPr>
                <w:t>71,591</w:t>
              </w:r>
            </w:ins>
            <w:r w:rsidRPr="00942197">
              <w:rPr>
                <w:rFonts w:ascii="Arial" w:hAnsi="Arial"/>
                <w:i/>
                <w:spacing w:val="-8"/>
                <w:sz w:val="16"/>
                <w:szCs w:val="16"/>
                <w:lang w:val="sr-Latn-ME"/>
              </w:rPr>
              <w:t>,70  – incidentalni troškovi</w:t>
            </w:r>
          </w:p>
          <w:p w14:paraId="7A7D6852" w14:textId="2E525BE9" w:rsidR="00E32A3A" w:rsidRPr="00942197" w:rsidRDefault="00E32A3A" w:rsidP="00E32A3A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i/>
                <w:spacing w:val="-8"/>
                <w:sz w:val="16"/>
                <w:szCs w:val="16"/>
                <w:lang w:val="sr-Latn-ME"/>
              </w:rPr>
              <w:t xml:space="preserve">€ </w:t>
            </w:r>
            <w:del w:id="14" w:author="Boris Curkovic" w:date="2021-04-29T08:17:00Z">
              <w:r w:rsidRPr="00942197" w:rsidDel="00E604DD">
                <w:rPr>
                  <w:rFonts w:ascii="Arial" w:hAnsi="Arial"/>
                  <w:i/>
                  <w:spacing w:val="-8"/>
                  <w:sz w:val="16"/>
                  <w:szCs w:val="16"/>
                  <w:lang w:val="sr-Latn-ME"/>
                </w:rPr>
                <w:delText>10</w:delText>
              </w:r>
            </w:del>
            <w:ins w:id="15" w:author="Boris Curkovic" w:date="2021-04-29T08:17:00Z">
              <w:r w:rsidR="00E604DD" w:rsidRPr="00942197">
                <w:rPr>
                  <w:rFonts w:ascii="Arial" w:hAnsi="Arial"/>
                  <w:i/>
                  <w:spacing w:val="-8"/>
                  <w:sz w:val="16"/>
                  <w:szCs w:val="16"/>
                  <w:lang w:val="sr-Latn-ME"/>
                </w:rPr>
                <w:t>1</w:t>
              </w:r>
              <w:r w:rsidR="00E604DD">
                <w:rPr>
                  <w:rFonts w:ascii="Arial" w:hAnsi="Arial"/>
                  <w:i/>
                  <w:spacing w:val="-8"/>
                  <w:sz w:val="16"/>
                  <w:szCs w:val="16"/>
                  <w:lang w:val="sr-Latn-ME"/>
                </w:rPr>
                <w:t>1</w:t>
              </w:r>
            </w:ins>
            <w:r w:rsidRPr="00942197">
              <w:rPr>
                <w:rFonts w:ascii="Arial" w:hAnsi="Arial"/>
                <w:i/>
                <w:spacing w:val="-8"/>
                <w:sz w:val="16"/>
                <w:szCs w:val="16"/>
                <w:lang w:val="sr-Latn-ME"/>
              </w:rPr>
              <w:t>.115 – verifikacija troškova</w:t>
            </w:r>
          </w:p>
        </w:tc>
        <w:tc>
          <w:tcPr>
            <w:tcW w:w="2070" w:type="dxa"/>
            <w:vMerge w:val="restart"/>
            <w:shd w:val="clear" w:color="auto" w:fill="auto"/>
          </w:tcPr>
          <w:p w14:paraId="381817D6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3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lastRenderedPageBreak/>
              <w:t xml:space="preserve">-Ministarstvo prosvjete i obrazovne institucije </w:t>
            </w: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lastRenderedPageBreak/>
              <w:t>imaju dobru saradnju u realizaciji projekata</w:t>
            </w:r>
          </w:p>
          <w:p w14:paraId="0F5744F0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3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Ključne zainteresovane strane mogu se uposliti u radnoj grupi za razvoj i primjenu strategija i planova</w:t>
            </w:r>
          </w:p>
          <w:p w14:paraId="21FC56A6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3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Lekcije naučene iz prethodnih međusobno povezanih projekata</w:t>
            </w:r>
          </w:p>
        </w:tc>
      </w:tr>
      <w:tr w:rsidR="00E32A3A" w:rsidRPr="00942197" w14:paraId="0C7D06D1" w14:textId="77777777" w:rsidTr="00184A0D">
        <w:tc>
          <w:tcPr>
            <w:tcW w:w="7650" w:type="dxa"/>
            <w:shd w:val="clear" w:color="auto" w:fill="auto"/>
          </w:tcPr>
          <w:p w14:paraId="3246200D" w14:textId="77777777" w:rsidR="00E32A3A" w:rsidRPr="00942197" w:rsidRDefault="00E32A3A" w:rsidP="00184A0D">
            <w:pPr>
              <w:shd w:val="clear" w:color="auto" w:fill="BFBFBF"/>
              <w:spacing w:after="0"/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  <w:lastRenderedPageBreak/>
              <w:t>Komponenta 1:</w:t>
            </w:r>
            <w:r w:rsidRPr="00942197"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  <w:t xml:space="preserve"> </w:t>
            </w:r>
            <w:r w:rsidRPr="00942197">
              <w:rPr>
                <w:rFonts w:ascii="Arial" w:hAnsi="Arial" w:cs="Arial"/>
                <w:b/>
                <w:bCs/>
                <w:spacing w:val="-8"/>
                <w:sz w:val="16"/>
                <w:szCs w:val="16"/>
                <w:lang w:val="sr-Latn-ME"/>
              </w:rPr>
              <w:t>Razvoj ključnih politika i okvirnih dokumenata</w:t>
            </w:r>
            <w:r w:rsidRPr="00942197"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  <w:t xml:space="preserve"> </w:t>
            </w:r>
          </w:p>
          <w:p w14:paraId="47485F39" w14:textId="77777777" w:rsidR="00E32A3A" w:rsidRPr="00942197" w:rsidRDefault="00E32A3A" w:rsidP="00E32A3A">
            <w:pPr>
              <w:numPr>
                <w:ilvl w:val="1"/>
                <w:numId w:val="4"/>
              </w:numPr>
              <w:tabs>
                <w:tab w:val="clear" w:pos="1200"/>
              </w:tabs>
              <w:spacing w:after="0" w:line="240" w:lineRule="auto"/>
              <w:ind w:left="458" w:hanging="436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Razvoj nacionalnog okvirnog programa ključnih kompetencija (sveobuhvatni okvirni dokument);</w:t>
            </w:r>
          </w:p>
          <w:p w14:paraId="3E79F901" w14:textId="77777777" w:rsidR="00E32A3A" w:rsidRPr="00942197" w:rsidRDefault="00E32A3A" w:rsidP="00E32A3A">
            <w:pPr>
              <w:numPr>
                <w:ilvl w:val="1"/>
                <w:numId w:val="4"/>
              </w:numPr>
              <w:tabs>
                <w:tab w:val="clear" w:pos="1200"/>
              </w:tabs>
              <w:spacing w:after="0" w:line="240" w:lineRule="auto"/>
              <w:ind w:left="458" w:hanging="436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Razvoj planova za implementaciju i praćenje za MINT (matematika, inženjerstvo, nauka i tehnologija, eng. STEM (Science, technology, engineering, and mathematics)) sa vremenskim rokovima i dodijeljenim odgovornostima i funkcijama ključnim akterima, na osnovu razvijenog nacionalnog okvirnog programa ključnih kompetencija;</w:t>
            </w:r>
          </w:p>
          <w:p w14:paraId="68527965" w14:textId="77777777" w:rsidR="00E32A3A" w:rsidRPr="00942197" w:rsidRDefault="00E32A3A" w:rsidP="00E32A3A">
            <w:pPr>
              <w:numPr>
                <w:ilvl w:val="1"/>
                <w:numId w:val="4"/>
              </w:numPr>
              <w:tabs>
                <w:tab w:val="clear" w:pos="1200"/>
                <w:tab w:val="num" w:pos="458"/>
              </w:tabs>
              <w:spacing w:after="0" w:line="240" w:lineRule="auto"/>
              <w:ind w:left="458" w:hanging="436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Razvoj standarda osiguranja kvaliteta za MINT, u pogledu inputa, procesa i rezultata koji se mogu integrisati u nacionalne procese osiguranja kvaliteta;</w:t>
            </w:r>
          </w:p>
        </w:tc>
        <w:tc>
          <w:tcPr>
            <w:tcW w:w="2250" w:type="dxa"/>
            <w:vMerge/>
            <w:shd w:val="clear" w:color="auto" w:fill="auto"/>
          </w:tcPr>
          <w:p w14:paraId="3F081652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430" w:type="dxa"/>
            <w:vMerge/>
            <w:shd w:val="clear" w:color="auto" w:fill="auto"/>
          </w:tcPr>
          <w:p w14:paraId="344D2095" w14:textId="77777777" w:rsidR="00E32A3A" w:rsidRPr="00942197" w:rsidRDefault="00E32A3A" w:rsidP="00184A0D">
            <w:pPr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070" w:type="dxa"/>
            <w:vMerge/>
            <w:shd w:val="clear" w:color="auto" w:fill="auto"/>
          </w:tcPr>
          <w:p w14:paraId="0DE7B0F9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</w:tr>
      <w:tr w:rsidR="00E32A3A" w:rsidRPr="00942197" w14:paraId="6D70D15A" w14:textId="77777777" w:rsidTr="00184A0D">
        <w:tc>
          <w:tcPr>
            <w:tcW w:w="7650" w:type="dxa"/>
            <w:shd w:val="clear" w:color="auto" w:fill="auto"/>
          </w:tcPr>
          <w:p w14:paraId="337B48E8" w14:textId="77777777" w:rsidR="00E32A3A" w:rsidRPr="00942197" w:rsidRDefault="00E32A3A" w:rsidP="00184A0D">
            <w:pPr>
              <w:shd w:val="clear" w:color="auto" w:fill="BFBFBF"/>
              <w:spacing w:after="0"/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  <w:t>Komponenta 2: Razvoj nastavnog plana - Razvoj i pregled obrazovnih programa, smjernica i kriterijuma za ocjenjivanje</w:t>
            </w:r>
          </w:p>
          <w:p w14:paraId="1BA8C2FA" w14:textId="77777777" w:rsidR="00E32A3A" w:rsidRPr="00942197" w:rsidRDefault="00E32A3A" w:rsidP="00E32A3A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Revizija nastavnog plana u osnovnim i srednjim školama iz nauke, matematike, inženjerstva i tehnologije, kao i resursa i nastavnih metoda i kompetencija;</w:t>
            </w:r>
          </w:p>
          <w:p w14:paraId="344CAA5E" w14:textId="77777777" w:rsidR="00E32A3A" w:rsidRPr="00942197" w:rsidRDefault="00E32A3A" w:rsidP="00E32A3A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Revizija KPR-a i inicijalnog obrazovanja nastavnika u MINT-u sa stanovišta ključnih kompetencija;</w:t>
            </w:r>
          </w:p>
          <w:p w14:paraId="7C309ECD" w14:textId="77777777" w:rsidR="00E32A3A" w:rsidRPr="00942197" w:rsidRDefault="00E32A3A" w:rsidP="00E32A3A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Razvoj smjernica za nastavnike koji predaju MINT;</w:t>
            </w:r>
          </w:p>
          <w:p w14:paraId="704929B0" w14:textId="77777777" w:rsidR="00E32A3A" w:rsidRPr="00942197" w:rsidRDefault="00E32A3A" w:rsidP="00E32A3A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Razvoj metodoloških uputstava i smjernica za kriterijume ocjenjivanja i njihovo povezivanje sa ishodima obrazovanja formativnim ocjenjivanjem;</w:t>
            </w:r>
          </w:p>
          <w:p w14:paraId="41D131A9" w14:textId="77777777" w:rsidR="00E32A3A" w:rsidRPr="00942197" w:rsidRDefault="00E32A3A" w:rsidP="00E32A3A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Pilot revizija studijskog programa matematike u pogledu pedagogije i psihologije, didaktičkih i metodoloških aspekata i sadržaja, sa fokusom na inovativnu pedagošku pedagogiju i MINT kompetencije;</w:t>
            </w:r>
          </w:p>
        </w:tc>
        <w:tc>
          <w:tcPr>
            <w:tcW w:w="2250" w:type="dxa"/>
            <w:vMerge/>
            <w:shd w:val="clear" w:color="auto" w:fill="auto"/>
          </w:tcPr>
          <w:p w14:paraId="116AE974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430" w:type="dxa"/>
            <w:vMerge/>
            <w:shd w:val="clear" w:color="auto" w:fill="auto"/>
          </w:tcPr>
          <w:p w14:paraId="4D8ABE70" w14:textId="77777777" w:rsidR="00E32A3A" w:rsidRPr="00942197" w:rsidRDefault="00E32A3A" w:rsidP="00184A0D">
            <w:pPr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070" w:type="dxa"/>
            <w:vMerge/>
            <w:shd w:val="clear" w:color="auto" w:fill="auto"/>
          </w:tcPr>
          <w:p w14:paraId="5EB8AA79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</w:tr>
      <w:tr w:rsidR="00E32A3A" w:rsidRPr="00942197" w14:paraId="55C7464A" w14:textId="77777777" w:rsidTr="00184A0D">
        <w:tc>
          <w:tcPr>
            <w:tcW w:w="7650" w:type="dxa"/>
            <w:shd w:val="clear" w:color="auto" w:fill="FFFFFF"/>
          </w:tcPr>
          <w:p w14:paraId="1C1C4B08" w14:textId="77777777" w:rsidR="00E32A3A" w:rsidRPr="00942197" w:rsidRDefault="00E32A3A" w:rsidP="00184A0D">
            <w:pPr>
              <w:shd w:val="clear" w:color="auto" w:fill="BFBFBF"/>
              <w:spacing w:after="0"/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  <w:t xml:space="preserve">Komponenta 3: Obuka nastavnika (uvodne usluge i KPR) za ispostavljanje ključnih kompetencija i MINT-a </w:t>
            </w:r>
          </w:p>
          <w:p w14:paraId="04772396" w14:textId="77777777" w:rsidR="00E32A3A" w:rsidRPr="00942197" w:rsidRDefault="00E32A3A" w:rsidP="00E32A3A">
            <w:pPr>
              <w:numPr>
                <w:ilvl w:val="1"/>
                <w:numId w:val="8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Razvoj programa obuke nastavnika o ključnim kompetencijama na osnovu novog strateškog okvira ključnih kompetencija, sa posebnim fokusom na MINT;</w:t>
            </w:r>
          </w:p>
          <w:p w14:paraId="699CF560" w14:textId="77777777" w:rsidR="00E32A3A" w:rsidRPr="00942197" w:rsidRDefault="00E32A3A" w:rsidP="00E32A3A">
            <w:pPr>
              <w:numPr>
                <w:ilvl w:val="1"/>
                <w:numId w:val="8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Izvođenje programa obuke nastavnika o ključnim kompetencijama za 960 nastavnika MINT-a (32 dvodnevna seminara);</w:t>
            </w:r>
          </w:p>
          <w:p w14:paraId="457E5371" w14:textId="77777777" w:rsidR="00E32A3A" w:rsidRPr="00942197" w:rsidRDefault="00E32A3A" w:rsidP="00E32A3A">
            <w:pPr>
              <w:numPr>
                <w:ilvl w:val="1"/>
                <w:numId w:val="8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Obuka nastavnika za 900 nastavnika osnovnih škola na prvom novou Međunarodne standardne klasifikacije obrazovanja (eng. ISCED) za ključne kompetencije (30 dvodnevnih seminara);</w:t>
            </w:r>
          </w:p>
          <w:p w14:paraId="1A5401A7" w14:textId="77777777" w:rsidR="00E32A3A" w:rsidRPr="00942197" w:rsidRDefault="00E32A3A" w:rsidP="00E32A3A">
            <w:pPr>
              <w:numPr>
                <w:ilvl w:val="1"/>
                <w:numId w:val="8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Podrška obuci, razvoj i redovno održavanje onlajn platforme kako bi se podržala obuka nastavnika i kolegijalno učenje kroz razmjenu prakse</w:t>
            </w:r>
          </w:p>
        </w:tc>
        <w:tc>
          <w:tcPr>
            <w:tcW w:w="2250" w:type="dxa"/>
            <w:vMerge/>
            <w:shd w:val="clear" w:color="auto" w:fill="auto"/>
          </w:tcPr>
          <w:p w14:paraId="23D010DA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430" w:type="dxa"/>
            <w:vMerge/>
            <w:shd w:val="clear" w:color="auto" w:fill="auto"/>
          </w:tcPr>
          <w:p w14:paraId="002342FB" w14:textId="77777777" w:rsidR="00E32A3A" w:rsidRPr="00942197" w:rsidRDefault="00E32A3A" w:rsidP="00184A0D">
            <w:pPr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070" w:type="dxa"/>
            <w:vMerge/>
            <w:shd w:val="clear" w:color="auto" w:fill="auto"/>
          </w:tcPr>
          <w:p w14:paraId="63CD4B1B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</w:tr>
      <w:tr w:rsidR="00E32A3A" w:rsidRPr="00942197" w14:paraId="459B9D49" w14:textId="77777777" w:rsidTr="00184A0D">
        <w:tc>
          <w:tcPr>
            <w:tcW w:w="7650" w:type="dxa"/>
            <w:shd w:val="clear" w:color="auto" w:fill="auto"/>
          </w:tcPr>
          <w:p w14:paraId="58E07A4B" w14:textId="77777777" w:rsidR="00E32A3A" w:rsidRPr="00942197" w:rsidRDefault="00E32A3A" w:rsidP="00184A0D">
            <w:pPr>
              <w:shd w:val="clear" w:color="auto" w:fill="BFBFBF"/>
              <w:spacing w:after="0"/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  <w:t>Komponenta 4: Osiguranje kvaliteta</w:t>
            </w:r>
          </w:p>
          <w:p w14:paraId="36C0814A" w14:textId="77777777" w:rsidR="00E32A3A" w:rsidRPr="00942197" w:rsidRDefault="00E32A3A" w:rsidP="00E32A3A">
            <w:pPr>
              <w:numPr>
                <w:ilvl w:val="1"/>
                <w:numId w:val="9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Razvoj i uvođenje pokazatelja ključnih kompetencije u metodologiju osiguranja kvaliteta i reviziju, te poboljšanje odgovarajućih kriterijuma i procesa za </w:t>
            </w:r>
            <w:r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internu </w:t>
            </w: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 i eksternu evaluaciju;</w:t>
            </w:r>
          </w:p>
          <w:p w14:paraId="122CB8E5" w14:textId="77777777" w:rsidR="00E32A3A" w:rsidRPr="00942197" w:rsidRDefault="00E32A3A" w:rsidP="00E32A3A">
            <w:pPr>
              <w:numPr>
                <w:ilvl w:val="1"/>
                <w:numId w:val="9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Konsultacije (obuka) članova školskog tima za internu evaluaciju za interno ocenjivanje u osnovnim i srednjim školama (12 jednodnevnih seminara, za oko 360 osoba);</w:t>
            </w:r>
          </w:p>
          <w:p w14:paraId="58BDE7D5" w14:textId="77777777" w:rsidR="00E32A3A" w:rsidRPr="00942197" w:rsidRDefault="00E32A3A" w:rsidP="00E32A3A">
            <w:pPr>
              <w:numPr>
                <w:ilvl w:val="1"/>
                <w:numId w:val="9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Obuka i podrška zaposlenima u Zavodu za školstvo, školama i visokoškolskim ustanovama koji su direktno odgovorni za osiguranje kvaliteta (uključujući </w:t>
            </w:r>
            <w:r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internu</w:t>
            </w: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 i eksternu evaluaciju) u pogledu MINT (3 dvodnevna seminara za otprilike 30 ljudi);</w:t>
            </w:r>
          </w:p>
        </w:tc>
        <w:tc>
          <w:tcPr>
            <w:tcW w:w="2250" w:type="dxa"/>
            <w:vMerge/>
            <w:shd w:val="clear" w:color="auto" w:fill="auto"/>
          </w:tcPr>
          <w:p w14:paraId="0873AA87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430" w:type="dxa"/>
            <w:vMerge/>
            <w:shd w:val="clear" w:color="auto" w:fill="auto"/>
          </w:tcPr>
          <w:p w14:paraId="5861AFD8" w14:textId="77777777" w:rsidR="00E32A3A" w:rsidRPr="00942197" w:rsidRDefault="00E32A3A" w:rsidP="00184A0D">
            <w:pPr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070" w:type="dxa"/>
            <w:vMerge/>
            <w:shd w:val="clear" w:color="auto" w:fill="auto"/>
          </w:tcPr>
          <w:p w14:paraId="36A3D127" w14:textId="77777777" w:rsidR="00E32A3A" w:rsidRPr="00942197" w:rsidRDefault="00E32A3A" w:rsidP="00184A0D">
            <w:pPr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</w:tr>
      <w:tr w:rsidR="00E32A3A" w:rsidRPr="00942197" w14:paraId="57844A07" w14:textId="77777777" w:rsidTr="00184A0D">
        <w:tc>
          <w:tcPr>
            <w:tcW w:w="7650" w:type="dxa"/>
            <w:shd w:val="clear" w:color="auto" w:fill="auto"/>
          </w:tcPr>
          <w:p w14:paraId="7DEDC45F" w14:textId="77777777" w:rsidR="00E32A3A" w:rsidRPr="00942197" w:rsidRDefault="00E32A3A" w:rsidP="00184A0D">
            <w:pPr>
              <w:shd w:val="clear" w:color="auto" w:fill="BFBFBF"/>
              <w:spacing w:after="0"/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  <w:t xml:space="preserve">Komponenta 5: Analiza inputa, procesa i učinka u MINT-u </w:t>
            </w:r>
          </w:p>
          <w:p w14:paraId="25935BF6" w14:textId="77777777" w:rsidR="00E32A3A" w:rsidRPr="00942197" w:rsidRDefault="00E32A3A" w:rsidP="00E32A3A">
            <w:pPr>
              <w:keepNext/>
              <w:keepLines/>
              <w:pageBreakBefore/>
              <w:numPr>
                <w:ilvl w:val="0"/>
                <w:numId w:val="7"/>
              </w:numPr>
              <w:spacing w:before="240" w:after="0" w:line="240" w:lineRule="auto"/>
              <w:outlineLvl w:val="0"/>
              <w:rPr>
                <w:rFonts w:ascii="Arial" w:eastAsia="Times New Roman" w:hAnsi="Arial"/>
                <w:b/>
                <w:vanish/>
                <w:color w:val="7A2021"/>
                <w:spacing w:val="-8"/>
                <w:sz w:val="16"/>
                <w:szCs w:val="16"/>
                <w:lang w:val="sr-Latn-ME"/>
              </w:rPr>
            </w:pPr>
            <w:bookmarkStart w:id="16" w:name="_Toc511654878"/>
            <w:bookmarkStart w:id="17" w:name="_Toc511654925"/>
            <w:bookmarkStart w:id="18" w:name="_Toc511656044"/>
            <w:bookmarkStart w:id="19" w:name="_Toc511656321"/>
            <w:bookmarkStart w:id="20" w:name="_Toc515207213"/>
            <w:bookmarkStart w:id="21" w:name="_Toc515207671"/>
            <w:bookmarkStart w:id="22" w:name="_Toc515207749"/>
            <w:bookmarkStart w:id="23" w:name="_Toc515207853"/>
            <w:bookmarkStart w:id="24" w:name="_Toc515207958"/>
            <w:bookmarkStart w:id="25" w:name="_Toc515222467"/>
            <w:bookmarkStart w:id="26" w:name="_Toc515239808"/>
            <w:bookmarkStart w:id="27" w:name="_Toc515245168"/>
            <w:bookmarkStart w:id="28" w:name="_Toc515245246"/>
            <w:bookmarkStart w:id="29" w:name="_Toc515247039"/>
            <w:bookmarkStart w:id="30" w:name="_Toc515259268"/>
            <w:bookmarkStart w:id="31" w:name="_Toc515260241"/>
            <w:bookmarkStart w:id="32" w:name="_Toc515261009"/>
            <w:bookmarkStart w:id="33" w:name="_Toc515261956"/>
            <w:bookmarkStart w:id="34" w:name="_Toc518899593"/>
            <w:bookmarkStart w:id="35" w:name="_Toc518902584"/>
            <w:bookmarkStart w:id="36" w:name="_Toc518902749"/>
            <w:bookmarkStart w:id="37" w:name="_Toc2948293"/>
            <w:bookmarkStart w:id="38" w:name="_Toc4135457"/>
            <w:bookmarkStart w:id="39" w:name="_Toc4151596"/>
            <w:bookmarkStart w:id="40" w:name="_Toc4409115"/>
            <w:bookmarkStart w:id="41" w:name="_Toc4415385"/>
            <w:bookmarkStart w:id="42" w:name="_Toc4485295"/>
            <w:bookmarkStart w:id="43" w:name="_Toc4658971"/>
            <w:bookmarkStart w:id="44" w:name="_Toc4676819"/>
            <w:bookmarkStart w:id="45" w:name="_Toc4678439"/>
            <w:bookmarkStart w:id="46" w:name="_Toc4678485"/>
            <w:bookmarkStart w:id="47" w:name="_Toc4678532"/>
            <w:bookmarkStart w:id="48" w:name="_Toc4678585"/>
            <w:bookmarkStart w:id="49" w:name="_Toc4678632"/>
            <w:bookmarkStart w:id="50" w:name="_Toc4680227"/>
            <w:bookmarkStart w:id="51" w:name="_Toc4682326"/>
            <w:bookmarkStart w:id="52" w:name="_Toc4999572"/>
            <w:bookmarkStart w:id="53" w:name="_Toc5008216"/>
            <w:bookmarkStart w:id="54" w:name="_Toc5010564"/>
            <w:bookmarkStart w:id="55" w:name="_Toc5013960"/>
            <w:bookmarkStart w:id="56" w:name="_Toc5020295"/>
            <w:bookmarkStart w:id="57" w:name="_Toc5023289"/>
            <w:bookmarkStart w:id="58" w:name="_Toc5023339"/>
            <w:bookmarkStart w:id="59" w:name="_Toc5024850"/>
            <w:bookmarkStart w:id="60" w:name="_Toc5025165"/>
            <w:bookmarkStart w:id="61" w:name="_Toc5026060"/>
            <w:bookmarkStart w:id="62" w:name="_Toc5026109"/>
            <w:bookmarkStart w:id="63" w:name="_Toc5026167"/>
            <w:bookmarkStart w:id="64" w:name="_Toc5026797"/>
            <w:bookmarkStart w:id="65" w:name="_Toc5026852"/>
            <w:bookmarkStart w:id="66" w:name="_Toc5027188"/>
            <w:bookmarkStart w:id="67" w:name="_Toc5096934"/>
            <w:bookmarkStart w:id="68" w:name="_Toc5098418"/>
            <w:bookmarkStart w:id="69" w:name="_Toc5098614"/>
            <w:bookmarkStart w:id="70" w:name="_Toc5268663"/>
            <w:bookmarkStart w:id="71" w:name="_Toc5268783"/>
            <w:bookmarkStart w:id="72" w:name="_Toc5269227"/>
            <w:bookmarkStart w:id="73" w:name="_Toc5269546"/>
            <w:bookmarkStart w:id="74" w:name="_Toc5269601"/>
            <w:bookmarkStart w:id="75" w:name="_Toc5270052"/>
            <w:bookmarkStart w:id="76" w:name="_Toc5270237"/>
            <w:bookmarkStart w:id="77" w:name="_Toc5272747"/>
            <w:bookmarkStart w:id="78" w:name="_Toc5272798"/>
            <w:bookmarkStart w:id="79" w:name="_Toc5272850"/>
            <w:bookmarkStart w:id="80" w:name="_Toc5275730"/>
            <w:bookmarkStart w:id="81" w:name="_Toc5276673"/>
            <w:bookmarkStart w:id="82" w:name="_Toc5358295"/>
            <w:bookmarkStart w:id="83" w:name="_Toc5364540"/>
            <w:bookmarkStart w:id="84" w:name="_Toc5607671"/>
            <w:bookmarkStart w:id="85" w:name="_Toc5607842"/>
            <w:bookmarkStart w:id="86" w:name="_Toc5612721"/>
            <w:bookmarkStart w:id="87" w:name="_Toc5613238"/>
            <w:bookmarkStart w:id="88" w:name="_Toc5615539"/>
            <w:bookmarkStart w:id="89" w:name="_Toc5621092"/>
            <w:bookmarkStart w:id="90" w:name="_Toc5621134"/>
            <w:bookmarkStart w:id="91" w:name="_Toc5625300"/>
            <w:bookmarkStart w:id="92" w:name="_Toc5629850"/>
            <w:bookmarkStart w:id="93" w:name="_Toc5629985"/>
            <w:bookmarkStart w:id="94" w:name="_Toc5630517"/>
            <w:bookmarkStart w:id="95" w:name="_Toc5783696"/>
            <w:bookmarkStart w:id="96" w:name="_Toc5790703"/>
            <w:bookmarkStart w:id="97" w:name="_Toc5790745"/>
            <w:bookmarkStart w:id="98" w:name="_Toc5804754"/>
            <w:bookmarkStart w:id="99" w:name="_Toc5959214"/>
            <w:bookmarkStart w:id="100" w:name="_Toc5959432"/>
            <w:bookmarkStart w:id="101" w:name="_Toc5959484"/>
            <w:bookmarkStart w:id="102" w:name="_Toc5960103"/>
            <w:bookmarkStart w:id="103" w:name="_Toc5965063"/>
            <w:bookmarkStart w:id="104" w:name="_Toc5969013"/>
            <w:bookmarkStart w:id="105" w:name="_Toc5970360"/>
            <w:bookmarkStart w:id="106" w:name="_Toc5970769"/>
            <w:bookmarkStart w:id="107" w:name="_Toc5970821"/>
            <w:bookmarkStart w:id="108" w:name="_Toc5974078"/>
            <w:bookmarkStart w:id="109" w:name="_Toc6918333"/>
            <w:bookmarkStart w:id="110" w:name="_Toc6918665"/>
            <w:bookmarkStart w:id="111" w:name="_Toc6925295"/>
            <w:bookmarkStart w:id="112" w:name="_Toc6989924"/>
            <w:bookmarkStart w:id="113" w:name="_Toc6989987"/>
            <w:bookmarkStart w:id="114" w:name="_Toc6990068"/>
            <w:bookmarkStart w:id="115" w:name="_Toc6990131"/>
            <w:bookmarkStart w:id="116" w:name="_Toc6990194"/>
            <w:bookmarkStart w:id="117" w:name="_Toc6990263"/>
            <w:bookmarkStart w:id="118" w:name="_Toc6990326"/>
            <w:bookmarkStart w:id="119" w:name="_Toc6990390"/>
            <w:bookmarkStart w:id="120" w:name="_Toc6990454"/>
            <w:bookmarkStart w:id="121" w:name="_Toc6991057"/>
            <w:bookmarkStart w:id="122" w:name="_Toc6995196"/>
            <w:bookmarkStart w:id="123" w:name="_Toc6995260"/>
            <w:bookmarkStart w:id="124" w:name="_Toc6995790"/>
            <w:bookmarkStart w:id="125" w:name="_Toc7011428"/>
            <w:bookmarkStart w:id="126" w:name="_Toc7019730"/>
            <w:bookmarkStart w:id="127" w:name="_Toc7020913"/>
            <w:bookmarkStart w:id="128" w:name="_Toc7035922"/>
            <w:bookmarkStart w:id="129" w:name="_Toc7039128"/>
            <w:bookmarkStart w:id="130" w:name="_Toc7039391"/>
            <w:bookmarkStart w:id="131" w:name="_Toc7040620"/>
            <w:bookmarkStart w:id="132" w:name="_Toc10713251"/>
            <w:bookmarkStart w:id="133" w:name="_Toc10713511"/>
            <w:bookmarkStart w:id="134" w:name="_Toc10713587"/>
            <w:bookmarkStart w:id="135" w:name="_Toc10715892"/>
            <w:bookmarkStart w:id="136" w:name="_Toc10716025"/>
            <w:bookmarkStart w:id="137" w:name="_Toc10716102"/>
            <w:bookmarkStart w:id="138" w:name="_Toc11053945"/>
            <w:bookmarkStart w:id="139" w:name="_Toc11054160"/>
            <w:bookmarkStart w:id="140" w:name="_Toc11054349"/>
            <w:bookmarkStart w:id="141" w:name="_Toc11054427"/>
            <w:bookmarkStart w:id="142" w:name="_Toc11063603"/>
            <w:bookmarkStart w:id="143" w:name="_Toc11063681"/>
            <w:bookmarkStart w:id="144" w:name="_Toc11063759"/>
            <w:bookmarkStart w:id="145" w:name="_Toc11063838"/>
            <w:bookmarkStart w:id="146" w:name="_Toc11063916"/>
            <w:bookmarkStart w:id="147" w:name="_Toc11072529"/>
            <w:bookmarkStart w:id="148" w:name="_Toc11076522"/>
            <w:bookmarkStart w:id="149" w:name="_Toc11076601"/>
            <w:bookmarkStart w:id="150" w:name="_Toc11076679"/>
            <w:bookmarkStart w:id="151" w:name="_Toc11136911"/>
            <w:bookmarkStart w:id="152" w:name="_Toc11155537"/>
            <w:bookmarkStart w:id="153" w:name="_Toc11155620"/>
            <w:bookmarkStart w:id="154" w:name="_Toc21417364"/>
            <w:bookmarkStart w:id="155" w:name="_Toc21417706"/>
            <w:bookmarkStart w:id="156" w:name="_Toc21417830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  <w:bookmarkEnd w:id="123"/>
            <w:bookmarkEnd w:id="124"/>
            <w:bookmarkEnd w:id="125"/>
            <w:bookmarkEnd w:id="126"/>
            <w:bookmarkEnd w:id="127"/>
            <w:bookmarkEnd w:id="128"/>
            <w:bookmarkEnd w:id="129"/>
            <w:bookmarkEnd w:id="130"/>
            <w:bookmarkEnd w:id="131"/>
            <w:bookmarkEnd w:id="132"/>
            <w:bookmarkEnd w:id="133"/>
            <w:bookmarkEnd w:id="134"/>
            <w:bookmarkEnd w:id="135"/>
            <w:bookmarkEnd w:id="136"/>
            <w:bookmarkEnd w:id="137"/>
            <w:bookmarkEnd w:id="138"/>
            <w:bookmarkEnd w:id="139"/>
            <w:bookmarkEnd w:id="140"/>
            <w:bookmarkEnd w:id="141"/>
            <w:bookmarkEnd w:id="142"/>
            <w:bookmarkEnd w:id="143"/>
            <w:bookmarkEnd w:id="144"/>
            <w:bookmarkEnd w:id="145"/>
            <w:bookmarkEnd w:id="146"/>
            <w:bookmarkEnd w:id="147"/>
            <w:bookmarkEnd w:id="148"/>
            <w:bookmarkEnd w:id="149"/>
            <w:bookmarkEnd w:id="150"/>
            <w:bookmarkEnd w:id="151"/>
            <w:bookmarkEnd w:id="152"/>
            <w:bookmarkEnd w:id="153"/>
            <w:bookmarkEnd w:id="154"/>
            <w:bookmarkEnd w:id="155"/>
            <w:bookmarkEnd w:id="156"/>
          </w:p>
          <w:p w14:paraId="213BB221" w14:textId="77777777" w:rsidR="00E32A3A" w:rsidRPr="00942197" w:rsidRDefault="00E32A3A" w:rsidP="00E32A3A">
            <w:pPr>
              <w:numPr>
                <w:ilvl w:val="1"/>
                <w:numId w:val="12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Sprovođenje nacionalnih istraživanja za II i III ciklus (1. i 2. nivo Međunarodne standardne klasifikacije obrazovanja) za MINT discipline (koristeći reprezentativni uzorak) (razviti studiju);</w:t>
            </w:r>
          </w:p>
          <w:p w14:paraId="0A2D5397" w14:textId="77777777" w:rsidR="00E32A3A" w:rsidRPr="00942197" w:rsidRDefault="00E32A3A" w:rsidP="00E32A3A">
            <w:pPr>
              <w:numPr>
                <w:ilvl w:val="1"/>
                <w:numId w:val="12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Razvijanje novih predmeta za testiranje za učenička postignuća u disciplinama MINT-a.</w:t>
            </w:r>
          </w:p>
          <w:p w14:paraId="07EC72CB" w14:textId="77777777" w:rsidR="00E32A3A" w:rsidRPr="00942197" w:rsidRDefault="00E32A3A" w:rsidP="00E32A3A">
            <w:pPr>
              <w:numPr>
                <w:ilvl w:val="1"/>
                <w:numId w:val="12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Sve aktivnosti u okviru komponenti treba da budu koordinirane u pogledu vremena i rezultata.</w:t>
            </w:r>
          </w:p>
        </w:tc>
        <w:tc>
          <w:tcPr>
            <w:tcW w:w="2250" w:type="dxa"/>
            <w:vMerge/>
            <w:shd w:val="clear" w:color="auto" w:fill="auto"/>
          </w:tcPr>
          <w:p w14:paraId="14FC8C4C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430" w:type="dxa"/>
            <w:vMerge/>
            <w:shd w:val="clear" w:color="auto" w:fill="auto"/>
          </w:tcPr>
          <w:p w14:paraId="379EFC14" w14:textId="77777777" w:rsidR="00E32A3A" w:rsidRPr="00942197" w:rsidRDefault="00E32A3A" w:rsidP="00184A0D">
            <w:pPr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070" w:type="dxa"/>
            <w:vMerge/>
            <w:shd w:val="clear" w:color="auto" w:fill="auto"/>
          </w:tcPr>
          <w:p w14:paraId="69395525" w14:textId="77777777" w:rsidR="00E32A3A" w:rsidRPr="00942197" w:rsidRDefault="00E32A3A" w:rsidP="00184A0D">
            <w:pPr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</w:tr>
      <w:tr w:rsidR="00E32A3A" w:rsidRPr="00942197" w14:paraId="7CB49998" w14:textId="77777777" w:rsidTr="00184A0D">
        <w:tc>
          <w:tcPr>
            <w:tcW w:w="7650" w:type="dxa"/>
            <w:shd w:val="clear" w:color="auto" w:fill="auto"/>
          </w:tcPr>
          <w:p w14:paraId="0918C35E" w14:textId="77777777" w:rsidR="00E32A3A" w:rsidRPr="00942197" w:rsidRDefault="00E32A3A" w:rsidP="00184A0D">
            <w:pPr>
              <w:shd w:val="clear" w:color="auto" w:fill="BFBFBF"/>
              <w:spacing w:after="0"/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  <w:lastRenderedPageBreak/>
              <w:t>Aktivnosti preklapanja</w:t>
            </w:r>
          </w:p>
          <w:p w14:paraId="160B91F1" w14:textId="77777777" w:rsidR="00E32A3A" w:rsidRPr="00942197" w:rsidRDefault="00E32A3A" w:rsidP="00E32A3A">
            <w:pPr>
              <w:numPr>
                <w:ilvl w:val="1"/>
                <w:numId w:val="10"/>
              </w:numPr>
              <w:spacing w:after="0" w:line="240" w:lineRule="auto"/>
              <w:ind w:left="490" w:hanging="490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Monitoring i evaluacija projekta </w:t>
            </w:r>
          </w:p>
          <w:p w14:paraId="54EA8525" w14:textId="77777777" w:rsidR="00E32A3A" w:rsidRPr="00942197" w:rsidRDefault="00E32A3A" w:rsidP="00E32A3A">
            <w:pPr>
              <w:numPr>
                <w:ilvl w:val="1"/>
                <w:numId w:val="10"/>
              </w:numPr>
              <w:spacing w:after="0" w:line="240" w:lineRule="auto"/>
              <w:ind w:left="490" w:hanging="490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Satanak upravnog odbora projekta</w:t>
            </w:r>
          </w:p>
          <w:p w14:paraId="4402B7EE" w14:textId="77777777" w:rsidR="00E32A3A" w:rsidRPr="00942197" w:rsidRDefault="00E32A3A" w:rsidP="00E32A3A">
            <w:pPr>
              <w:numPr>
                <w:ilvl w:val="1"/>
                <w:numId w:val="10"/>
              </w:numPr>
              <w:spacing w:after="0" w:line="240" w:lineRule="auto"/>
              <w:ind w:left="490" w:hanging="490"/>
              <w:contextualSpacing/>
              <w:rPr>
                <w:rFonts w:ascii="Arial" w:hAnsi="Arial"/>
                <w:bCs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bCs/>
                <w:spacing w:val="-8"/>
                <w:sz w:val="16"/>
                <w:szCs w:val="16"/>
                <w:lang w:val="sr-Latn-ME"/>
              </w:rPr>
              <w:t>Izvještavanje o napretku projekta</w:t>
            </w:r>
          </w:p>
        </w:tc>
        <w:tc>
          <w:tcPr>
            <w:tcW w:w="2250" w:type="dxa"/>
            <w:vMerge/>
            <w:shd w:val="clear" w:color="auto" w:fill="auto"/>
          </w:tcPr>
          <w:p w14:paraId="3756F6FC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430" w:type="dxa"/>
            <w:vMerge/>
            <w:shd w:val="clear" w:color="auto" w:fill="auto"/>
          </w:tcPr>
          <w:p w14:paraId="1E4DED01" w14:textId="77777777" w:rsidR="00E32A3A" w:rsidRPr="00942197" w:rsidRDefault="00E32A3A" w:rsidP="00184A0D">
            <w:pPr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070" w:type="dxa"/>
            <w:vMerge/>
            <w:shd w:val="clear" w:color="auto" w:fill="auto"/>
          </w:tcPr>
          <w:p w14:paraId="2E89EF78" w14:textId="77777777" w:rsidR="00E32A3A" w:rsidRPr="00942197" w:rsidRDefault="00E32A3A" w:rsidP="00184A0D">
            <w:pPr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</w:tr>
      <w:tr w:rsidR="00E32A3A" w:rsidRPr="00942197" w14:paraId="65F00C80" w14:textId="77777777" w:rsidTr="00184A0D">
        <w:tc>
          <w:tcPr>
            <w:tcW w:w="7650" w:type="dxa"/>
            <w:shd w:val="clear" w:color="auto" w:fill="auto"/>
          </w:tcPr>
          <w:p w14:paraId="3775559A" w14:textId="77777777" w:rsidR="00E32A3A" w:rsidRPr="00942197" w:rsidRDefault="00E32A3A" w:rsidP="00184A0D">
            <w:pPr>
              <w:shd w:val="clear" w:color="auto" w:fill="BFBFBF"/>
              <w:spacing w:after="0"/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  <w:t>Završna faza</w:t>
            </w:r>
          </w:p>
          <w:p w14:paraId="2B61D8AD" w14:textId="77777777" w:rsidR="00E32A3A" w:rsidRPr="00942197" w:rsidRDefault="00E32A3A" w:rsidP="00E32A3A">
            <w:pPr>
              <w:numPr>
                <w:ilvl w:val="1"/>
                <w:numId w:val="11"/>
              </w:numPr>
              <w:spacing w:after="0" w:line="240" w:lineRule="auto"/>
              <w:ind w:left="490" w:hanging="490"/>
              <w:contextualSpacing/>
              <w:rPr>
                <w:rFonts w:ascii="Arial" w:hAnsi="Arial"/>
                <w:b/>
                <w:color w:val="7A2021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Proces primo-predaje i zatvaranje projektne kancelarije </w:t>
            </w:r>
          </w:p>
        </w:tc>
        <w:tc>
          <w:tcPr>
            <w:tcW w:w="2250" w:type="dxa"/>
            <w:vMerge/>
            <w:shd w:val="clear" w:color="auto" w:fill="auto"/>
          </w:tcPr>
          <w:p w14:paraId="63C2359E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430" w:type="dxa"/>
            <w:vMerge/>
            <w:shd w:val="clear" w:color="auto" w:fill="auto"/>
          </w:tcPr>
          <w:p w14:paraId="2C8FE742" w14:textId="77777777" w:rsidR="00E32A3A" w:rsidRPr="00942197" w:rsidRDefault="00E32A3A" w:rsidP="00184A0D">
            <w:pPr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070" w:type="dxa"/>
            <w:vMerge/>
            <w:shd w:val="clear" w:color="auto" w:fill="auto"/>
          </w:tcPr>
          <w:p w14:paraId="27A7A84B" w14:textId="77777777" w:rsidR="00E32A3A" w:rsidRPr="00942197" w:rsidRDefault="00E32A3A" w:rsidP="00184A0D">
            <w:pPr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</w:tr>
    </w:tbl>
    <w:p w14:paraId="451C80BD" w14:textId="77777777" w:rsidR="00E32A3A" w:rsidRPr="00942197" w:rsidRDefault="00E32A3A" w:rsidP="00E32A3A">
      <w:pPr>
        <w:spacing w:after="0" w:line="240" w:lineRule="auto"/>
        <w:jc w:val="both"/>
        <w:rPr>
          <w:rFonts w:ascii="Arial" w:hAnsi="Arial" w:cs="Arial"/>
          <w:lang w:val="sr-Latn-ME"/>
        </w:rPr>
      </w:pPr>
    </w:p>
    <w:p w14:paraId="2519A395" w14:textId="77777777" w:rsidR="00FA2C78" w:rsidRDefault="00FA2C78"/>
    <w:sectPr w:rsidR="00FA2C78" w:rsidSect="00E32A3A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A3CDB9" w14:textId="77777777" w:rsidR="00AE2D05" w:rsidRDefault="00AE2D05" w:rsidP="00243739">
      <w:pPr>
        <w:spacing w:after="0" w:line="240" w:lineRule="auto"/>
      </w:pPr>
      <w:r>
        <w:separator/>
      </w:r>
    </w:p>
  </w:endnote>
  <w:endnote w:type="continuationSeparator" w:id="0">
    <w:p w14:paraId="31C8E989" w14:textId="77777777" w:rsidR="00AE2D05" w:rsidRDefault="00AE2D05" w:rsidP="0024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altName w:val="Arial"/>
    <w:panose1 w:val="020B0604020202020204"/>
    <w:charset w:val="EE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95D6F3" w14:textId="77777777" w:rsidR="00AE2D05" w:rsidRDefault="00AE2D05" w:rsidP="00243739">
      <w:pPr>
        <w:spacing w:after="0" w:line="240" w:lineRule="auto"/>
      </w:pPr>
      <w:r>
        <w:separator/>
      </w:r>
    </w:p>
  </w:footnote>
  <w:footnote w:type="continuationSeparator" w:id="0">
    <w:p w14:paraId="4BE2915A" w14:textId="77777777" w:rsidR="00AE2D05" w:rsidRDefault="00AE2D05" w:rsidP="0024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8792C" w14:textId="7E6BFFAE" w:rsidR="00243739" w:rsidRPr="004939C1" w:rsidRDefault="00243739">
    <w:pPr>
      <w:pStyle w:val="Header"/>
      <w:rPr>
        <w:rFonts w:ascii="Roboto" w:hAnsi="Roboto"/>
        <w:b/>
        <w:bCs/>
        <w:lang w:val="en-GB"/>
      </w:rPr>
    </w:pPr>
    <w:proofErr w:type="spellStart"/>
    <w:r w:rsidRPr="00243739">
      <w:rPr>
        <w:rFonts w:ascii="Roboto" w:hAnsi="Roboto"/>
        <w:i/>
        <w:iCs/>
        <w:lang w:val="en-GB"/>
      </w:rPr>
      <w:t>Integracija</w:t>
    </w:r>
    <w:proofErr w:type="spellEnd"/>
    <w:r w:rsidRPr="00243739">
      <w:rPr>
        <w:rFonts w:ascii="Roboto" w:hAnsi="Roboto"/>
        <w:i/>
        <w:iCs/>
        <w:lang w:val="en-GB"/>
      </w:rPr>
      <w:t xml:space="preserve"> </w:t>
    </w:r>
    <w:proofErr w:type="spellStart"/>
    <w:r w:rsidRPr="00243739">
      <w:rPr>
        <w:rFonts w:ascii="Roboto" w:hAnsi="Roboto"/>
        <w:i/>
        <w:iCs/>
        <w:lang w:val="en-GB"/>
      </w:rPr>
      <w:t>ključnih</w:t>
    </w:r>
    <w:proofErr w:type="spellEnd"/>
    <w:r w:rsidRPr="00243739">
      <w:rPr>
        <w:rFonts w:ascii="Roboto" w:hAnsi="Roboto"/>
        <w:i/>
        <w:iCs/>
        <w:lang w:val="en-GB"/>
      </w:rPr>
      <w:t xml:space="preserve"> </w:t>
    </w:r>
    <w:proofErr w:type="spellStart"/>
    <w:r w:rsidRPr="00243739">
      <w:rPr>
        <w:rFonts w:ascii="Roboto" w:hAnsi="Roboto"/>
        <w:i/>
        <w:iCs/>
        <w:lang w:val="en-GB"/>
      </w:rPr>
      <w:t>kompetencija</w:t>
    </w:r>
    <w:proofErr w:type="spellEnd"/>
    <w:r w:rsidRPr="00243739">
      <w:rPr>
        <w:rFonts w:ascii="Roboto" w:hAnsi="Roboto"/>
        <w:i/>
        <w:iCs/>
        <w:lang w:val="en-GB"/>
      </w:rPr>
      <w:t xml:space="preserve"> u </w:t>
    </w:r>
    <w:proofErr w:type="spellStart"/>
    <w:r w:rsidRPr="00243739">
      <w:rPr>
        <w:rFonts w:ascii="Roboto" w:hAnsi="Roboto"/>
        <w:i/>
        <w:iCs/>
        <w:lang w:val="en-GB"/>
      </w:rPr>
      <w:t>obrazovni</w:t>
    </w:r>
    <w:proofErr w:type="spellEnd"/>
    <w:r w:rsidRPr="00243739">
      <w:rPr>
        <w:rFonts w:ascii="Roboto" w:hAnsi="Roboto"/>
        <w:i/>
        <w:iCs/>
        <w:lang w:val="en-GB"/>
      </w:rPr>
      <w:t xml:space="preserve"> </w:t>
    </w:r>
    <w:proofErr w:type="spellStart"/>
    <w:r w:rsidRPr="00243739">
      <w:rPr>
        <w:rFonts w:ascii="Roboto" w:hAnsi="Roboto"/>
        <w:i/>
        <w:iCs/>
        <w:lang w:val="en-GB"/>
      </w:rPr>
      <w:t>sistem</w:t>
    </w:r>
    <w:proofErr w:type="spellEnd"/>
    <w:r w:rsidRPr="00243739">
      <w:rPr>
        <w:rFonts w:ascii="Roboto" w:hAnsi="Roboto"/>
        <w:i/>
        <w:iCs/>
        <w:lang w:val="en-GB"/>
      </w:rPr>
      <w:t xml:space="preserve"> </w:t>
    </w:r>
    <w:proofErr w:type="spellStart"/>
    <w:r w:rsidRPr="00243739">
      <w:rPr>
        <w:rFonts w:ascii="Roboto" w:hAnsi="Roboto"/>
        <w:i/>
        <w:iCs/>
        <w:lang w:val="en-GB"/>
      </w:rPr>
      <w:t>Crne</w:t>
    </w:r>
    <w:proofErr w:type="spellEnd"/>
    <w:r w:rsidRPr="00243739">
      <w:rPr>
        <w:rFonts w:ascii="Roboto" w:hAnsi="Roboto"/>
        <w:i/>
        <w:iCs/>
        <w:lang w:val="en-GB"/>
      </w:rPr>
      <w:t xml:space="preserve"> Gore </w:t>
    </w:r>
    <w:r>
      <w:rPr>
        <w:rFonts w:ascii="Roboto" w:hAnsi="Roboto"/>
        <w:i/>
        <w:iCs/>
        <w:lang w:val="en-GB"/>
      </w:rPr>
      <w:tab/>
    </w:r>
    <w:r>
      <w:rPr>
        <w:rFonts w:ascii="Roboto" w:hAnsi="Roboto"/>
        <w:i/>
        <w:iCs/>
        <w:lang w:val="en-GB"/>
      </w:rPr>
      <w:tab/>
    </w:r>
    <w:r>
      <w:rPr>
        <w:rFonts w:ascii="Roboto" w:hAnsi="Roboto"/>
        <w:i/>
        <w:iCs/>
        <w:lang w:val="en-GB"/>
      </w:rPr>
      <w:tab/>
    </w:r>
    <w:r w:rsidR="004939C1" w:rsidRPr="004939C1">
      <w:rPr>
        <w:rFonts w:ascii="Arial" w:hAnsi="Arial" w:cs="Arial"/>
        <w:b/>
        <w:bCs/>
        <w:sz w:val="24"/>
        <w:szCs w:val="24"/>
        <w:lang w:val="sr-Latn-ME"/>
      </w:rPr>
      <w:t xml:space="preserve">Prilog 1: </w:t>
    </w:r>
    <w:proofErr w:type="spellStart"/>
    <w:r w:rsidRPr="004939C1">
      <w:rPr>
        <w:rFonts w:ascii="Roboto" w:hAnsi="Roboto"/>
        <w:b/>
        <w:bCs/>
        <w:lang w:val="en-GB"/>
      </w:rPr>
      <w:t>Matrica</w:t>
    </w:r>
    <w:proofErr w:type="spellEnd"/>
    <w:r w:rsidRPr="004939C1">
      <w:rPr>
        <w:rFonts w:ascii="Roboto" w:hAnsi="Roboto"/>
        <w:b/>
        <w:bCs/>
        <w:lang w:val="en-GB"/>
      </w:rPr>
      <w:t xml:space="preserve"> </w:t>
    </w:r>
    <w:proofErr w:type="spellStart"/>
    <w:r w:rsidRPr="004939C1">
      <w:rPr>
        <w:rFonts w:ascii="Roboto" w:hAnsi="Roboto"/>
        <w:b/>
        <w:bCs/>
        <w:lang w:val="en-GB"/>
      </w:rPr>
      <w:t>logičkog</w:t>
    </w:r>
    <w:proofErr w:type="spellEnd"/>
    <w:r w:rsidRPr="004939C1">
      <w:rPr>
        <w:rFonts w:ascii="Roboto" w:hAnsi="Roboto"/>
        <w:b/>
        <w:bCs/>
        <w:lang w:val="en-GB"/>
      </w:rPr>
      <w:t xml:space="preserve"> </w:t>
    </w:r>
    <w:proofErr w:type="spellStart"/>
    <w:r w:rsidRPr="004939C1">
      <w:rPr>
        <w:rFonts w:ascii="Roboto" w:hAnsi="Roboto"/>
        <w:b/>
        <w:bCs/>
        <w:lang w:val="en-GB"/>
      </w:rPr>
      <w:t>okvira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B080C"/>
    <w:multiLevelType w:val="multilevel"/>
    <w:tmpl w:val="EB5E1F34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A892749"/>
    <w:multiLevelType w:val="multilevel"/>
    <w:tmpl w:val="9086CD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EEA3B80"/>
    <w:multiLevelType w:val="hybridMultilevel"/>
    <w:tmpl w:val="5226CDE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9002E"/>
    <w:multiLevelType w:val="multilevel"/>
    <w:tmpl w:val="402A0A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color w:val="auto"/>
      </w:rPr>
    </w:lvl>
  </w:abstractNum>
  <w:abstractNum w:abstractNumId="4" w15:restartNumberingAfterBreak="0">
    <w:nsid w:val="24102B42"/>
    <w:multiLevelType w:val="multilevel"/>
    <w:tmpl w:val="FCF62C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5E8461E"/>
    <w:multiLevelType w:val="hybridMultilevel"/>
    <w:tmpl w:val="78A4B472"/>
    <w:lvl w:ilvl="0" w:tplc="5DD65EF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D07259"/>
    <w:multiLevelType w:val="multilevel"/>
    <w:tmpl w:val="361EA9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44330CB1"/>
    <w:multiLevelType w:val="hybridMultilevel"/>
    <w:tmpl w:val="11F2B3C0"/>
    <w:lvl w:ilvl="0" w:tplc="5DD65EF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6C5793"/>
    <w:multiLevelType w:val="multilevel"/>
    <w:tmpl w:val="B442EE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00A21CE"/>
    <w:multiLevelType w:val="multilevel"/>
    <w:tmpl w:val="E7AA0E5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62034D96"/>
    <w:multiLevelType w:val="multilevel"/>
    <w:tmpl w:val="BEE86CD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sz w:val="18"/>
      </w:rPr>
    </w:lvl>
  </w:abstractNum>
  <w:abstractNum w:abstractNumId="11" w15:restartNumberingAfterBreak="0">
    <w:nsid w:val="74ED7A87"/>
    <w:multiLevelType w:val="multilevel"/>
    <w:tmpl w:val="18C6C13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color w:val="auto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9"/>
  </w:num>
  <w:num w:numId="5">
    <w:abstractNumId w:val="10"/>
  </w:num>
  <w:num w:numId="6">
    <w:abstractNumId w:val="0"/>
  </w:num>
  <w:num w:numId="7">
    <w:abstractNumId w:val="4"/>
  </w:num>
  <w:num w:numId="8">
    <w:abstractNumId w:val="1"/>
  </w:num>
  <w:num w:numId="9">
    <w:abstractNumId w:val="8"/>
  </w:num>
  <w:num w:numId="10">
    <w:abstractNumId w:val="11"/>
  </w:num>
  <w:num w:numId="11">
    <w:abstractNumId w:val="3"/>
  </w:num>
  <w:num w:numId="12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Boris Curkovic">
    <w15:presenceInfo w15:providerId="Windows Live" w15:userId="d2d290f20fa396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A3A"/>
    <w:rsid w:val="00002B45"/>
    <w:rsid w:val="000A07F7"/>
    <w:rsid w:val="00243739"/>
    <w:rsid w:val="00432ACA"/>
    <w:rsid w:val="004939C1"/>
    <w:rsid w:val="00880A03"/>
    <w:rsid w:val="00AE2D05"/>
    <w:rsid w:val="00B42D27"/>
    <w:rsid w:val="00C36DBE"/>
    <w:rsid w:val="00C93F5C"/>
    <w:rsid w:val="00D269C1"/>
    <w:rsid w:val="00D46EE0"/>
    <w:rsid w:val="00E32A3A"/>
    <w:rsid w:val="00E604DD"/>
    <w:rsid w:val="00FA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A92EA"/>
  <w15:chartTrackingRefBased/>
  <w15:docId w15:val="{6033D348-6585-4DC2-A73E-4548E6FC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A3A"/>
    <w:rPr>
      <w:rFonts w:ascii="Calibri" w:eastAsia="Calibri" w:hAnsi="Calibri" w:cs="Times New Roman"/>
      <w:lang w:val="de-AT"/>
    </w:rPr>
  </w:style>
  <w:style w:type="paragraph" w:styleId="Heading2">
    <w:name w:val="heading 2"/>
    <w:basedOn w:val="Normal"/>
    <w:next w:val="Normal"/>
    <w:link w:val="Heading2Char"/>
    <w:qFormat/>
    <w:rsid w:val="00E32A3A"/>
    <w:pPr>
      <w:keepNext/>
      <w:keepLines/>
      <w:spacing w:before="200" w:after="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32A3A"/>
    <w:rPr>
      <w:rFonts w:ascii="Calibri Light" w:eastAsia="Times New Roman" w:hAnsi="Calibri Light" w:cs="Times New Roman"/>
      <w:b/>
      <w:bCs/>
      <w:color w:val="5B9BD5"/>
      <w:sz w:val="26"/>
      <w:szCs w:val="26"/>
      <w:lang w:val="de-AT"/>
    </w:rPr>
  </w:style>
  <w:style w:type="paragraph" w:styleId="Header">
    <w:name w:val="header"/>
    <w:basedOn w:val="Normal"/>
    <w:link w:val="HeaderChar"/>
    <w:uiPriority w:val="99"/>
    <w:unhideWhenUsed/>
    <w:rsid w:val="002437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3739"/>
    <w:rPr>
      <w:rFonts w:ascii="Calibri" w:eastAsia="Calibri" w:hAnsi="Calibri" w:cs="Times New Roman"/>
      <w:lang w:val="de-AT"/>
    </w:rPr>
  </w:style>
  <w:style w:type="paragraph" w:styleId="Footer">
    <w:name w:val="footer"/>
    <w:basedOn w:val="Normal"/>
    <w:link w:val="FooterChar"/>
    <w:uiPriority w:val="99"/>
    <w:unhideWhenUsed/>
    <w:rsid w:val="002437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3739"/>
    <w:rPr>
      <w:rFonts w:ascii="Calibri" w:eastAsia="Calibri" w:hAnsi="Calibri" w:cs="Times New Roman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1807</Words>
  <Characters>10302</Characters>
  <Application>Microsoft Office Word</Application>
  <DocSecurity>0</DocSecurity>
  <Lines>85</Lines>
  <Paragraphs>24</Paragraphs>
  <ScaleCrop>false</ScaleCrop>
  <Company/>
  <LinksUpToDate>false</LinksUpToDate>
  <CharactersWithSpaces>12085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Manager</dc:creator>
  <cp:keywords/>
  <dc:description/>
  <cp:lastModifiedBy>Boris Curkovic</cp:lastModifiedBy>
  <cp:revision>2</cp:revision>
  <dcterms:created xsi:type="dcterms:W3CDTF">2021-04-29T06:17:00Z</dcterms:created>
  <dcterms:modified xsi:type="dcterms:W3CDTF">2021-04-29T06:17:00Z</dcterms:modified>
</cp:coreProperties>
</file>