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C2BC7F" w14:textId="3CF7430F" w:rsidR="00E4670B" w:rsidRPr="00DF7E44" w:rsidRDefault="00E4670B" w:rsidP="009022B7">
      <w:pPr>
        <w:spacing w:before="100" w:after="100" w:line="276" w:lineRule="auto"/>
        <w:ind w:left="360"/>
        <w:jc w:val="center"/>
        <w:rPr>
          <w:b/>
          <w:sz w:val="24"/>
          <w:szCs w:val="24"/>
          <w:lang w:val="en-GB"/>
        </w:rPr>
      </w:pPr>
    </w:p>
    <w:p w14:paraId="74D469D7" w14:textId="18BF93B8" w:rsidR="00E4670B" w:rsidRPr="00DF7E44" w:rsidRDefault="008747EC" w:rsidP="009022B7">
      <w:pPr>
        <w:spacing w:before="100" w:after="100" w:line="276" w:lineRule="auto"/>
        <w:ind w:left="360"/>
        <w:jc w:val="center"/>
        <w:rPr>
          <w:b/>
          <w:sz w:val="24"/>
          <w:szCs w:val="24"/>
          <w:lang w:val="en-GB"/>
        </w:rPr>
      </w:pPr>
      <w:r>
        <w:rPr>
          <w:b/>
          <w:sz w:val="24"/>
          <w:szCs w:val="24"/>
          <w:lang w:val="en-GB"/>
        </w:rPr>
        <w:t>REPORT</w:t>
      </w:r>
    </w:p>
    <w:p w14:paraId="5BFD3F4A" w14:textId="7217366B" w:rsidR="00E4670B" w:rsidRPr="00DF7E44" w:rsidRDefault="008747EC" w:rsidP="009022B7">
      <w:pPr>
        <w:spacing w:before="100" w:after="100" w:line="276" w:lineRule="auto"/>
        <w:ind w:left="360"/>
        <w:jc w:val="center"/>
        <w:rPr>
          <w:b/>
          <w:sz w:val="24"/>
          <w:szCs w:val="24"/>
          <w:lang w:val="en-GB"/>
        </w:rPr>
      </w:pPr>
      <w:r>
        <w:rPr>
          <w:b/>
          <w:sz w:val="24"/>
          <w:szCs w:val="24"/>
          <w:lang w:val="en-GB"/>
        </w:rPr>
        <w:t>on</w:t>
      </w:r>
      <w:r w:rsidR="00E4670B" w:rsidRPr="00DF7E44">
        <w:rPr>
          <w:b/>
          <w:sz w:val="24"/>
          <w:szCs w:val="24"/>
          <w:lang w:val="en-GB"/>
        </w:rPr>
        <w:t xml:space="preserve"> the Third Meeting of the Project Team</w:t>
      </w:r>
    </w:p>
    <w:p w14:paraId="1F470624" w14:textId="753D2683" w:rsidR="00E4670B" w:rsidRPr="00DF7E44" w:rsidRDefault="00E4670B" w:rsidP="009022B7">
      <w:pPr>
        <w:spacing w:before="100" w:after="100" w:line="276" w:lineRule="auto"/>
        <w:ind w:left="360"/>
        <w:jc w:val="center"/>
        <w:rPr>
          <w:b/>
          <w:sz w:val="24"/>
          <w:szCs w:val="24"/>
          <w:lang w:val="en-GB"/>
        </w:rPr>
      </w:pPr>
      <w:r w:rsidRPr="00DF7E44">
        <w:rPr>
          <w:b/>
          <w:sz w:val="24"/>
          <w:szCs w:val="24"/>
          <w:lang w:val="en-GB"/>
        </w:rPr>
        <w:t>Podgorica, 27-28 February 2020</w:t>
      </w:r>
    </w:p>
    <w:p w14:paraId="14CB5BF3" w14:textId="77777777" w:rsidR="00E4670B" w:rsidRPr="00DF7E44" w:rsidRDefault="00E4670B" w:rsidP="009022B7">
      <w:pPr>
        <w:spacing w:before="100" w:after="100" w:line="276" w:lineRule="auto"/>
        <w:ind w:left="360"/>
        <w:jc w:val="center"/>
        <w:rPr>
          <w:b/>
          <w:sz w:val="24"/>
          <w:szCs w:val="24"/>
          <w:lang w:val="en-GB"/>
        </w:rPr>
      </w:pPr>
    </w:p>
    <w:p w14:paraId="1E3E1AA1" w14:textId="066B9187" w:rsidR="006D1C48" w:rsidRPr="00DF7E44" w:rsidRDefault="00E4670B" w:rsidP="00E4670B">
      <w:pPr>
        <w:spacing w:before="100" w:after="100" w:line="276" w:lineRule="auto"/>
        <w:ind w:left="360"/>
        <w:jc w:val="both"/>
        <w:rPr>
          <w:lang w:val="en-GB"/>
        </w:rPr>
      </w:pPr>
      <w:r w:rsidRPr="00DF7E44">
        <w:rPr>
          <w:bCs/>
          <w:lang w:val="en-GB"/>
        </w:rPr>
        <w:t xml:space="preserve">Following members of the Project Team participated at this meeting: </w:t>
      </w:r>
      <w:r w:rsidR="0097618D" w:rsidRPr="00DF7E44">
        <w:rPr>
          <w:b/>
          <w:bCs/>
          <w:lang w:val="en-GB"/>
        </w:rPr>
        <w:t>Nevena Čabrilo</w:t>
      </w:r>
      <w:r w:rsidR="0097618D" w:rsidRPr="00DF7E44">
        <w:rPr>
          <w:lang w:val="en-GB"/>
        </w:rPr>
        <w:t xml:space="preserve">, </w:t>
      </w:r>
      <w:r w:rsidRPr="00DF7E44">
        <w:rPr>
          <w:lang w:val="en-GB"/>
        </w:rPr>
        <w:t xml:space="preserve">Bureau for </w:t>
      </w:r>
      <w:r w:rsidR="00FA317B" w:rsidRPr="00DF7E44">
        <w:rPr>
          <w:lang w:val="en-GB"/>
        </w:rPr>
        <w:t>Education</w:t>
      </w:r>
      <w:r w:rsidRPr="00DF7E44">
        <w:rPr>
          <w:lang w:val="en-GB"/>
        </w:rPr>
        <w:t xml:space="preserve"> Services and Nation al Project Coordinator</w:t>
      </w:r>
      <w:r w:rsidR="0097618D" w:rsidRPr="00DF7E44">
        <w:rPr>
          <w:lang w:val="en-GB"/>
        </w:rPr>
        <w:t xml:space="preserve">; </w:t>
      </w:r>
      <w:r w:rsidR="0097618D" w:rsidRPr="00DF7E44">
        <w:rPr>
          <w:b/>
          <w:bCs/>
          <w:lang w:val="en-GB"/>
        </w:rPr>
        <w:t>Milena Roganović</w:t>
      </w:r>
      <w:r w:rsidR="0097618D" w:rsidRPr="00DF7E44">
        <w:rPr>
          <w:lang w:val="en-GB"/>
        </w:rPr>
        <w:t xml:space="preserve">, </w:t>
      </w:r>
      <w:r w:rsidRPr="00DF7E44">
        <w:rPr>
          <w:lang w:val="en-GB"/>
        </w:rPr>
        <w:t>Ministry of Education and Project Manager for implementation of</w:t>
      </w:r>
      <w:r w:rsidR="0097618D" w:rsidRPr="00DF7E44">
        <w:rPr>
          <w:lang w:val="en-GB"/>
        </w:rPr>
        <w:t xml:space="preserve"> </w:t>
      </w:r>
      <w:r w:rsidRPr="00DF7E44">
        <w:rPr>
          <w:lang w:val="en-GB"/>
        </w:rPr>
        <w:t>IPA II</w:t>
      </w:r>
      <w:r w:rsidR="0097618D" w:rsidRPr="00DF7E44">
        <w:rPr>
          <w:lang w:val="en-GB"/>
        </w:rPr>
        <w:t xml:space="preserve">; </w:t>
      </w:r>
      <w:r w:rsidR="00907EF8" w:rsidRPr="00DF7E44">
        <w:rPr>
          <w:b/>
          <w:bCs/>
          <w:lang w:val="en-GB"/>
        </w:rPr>
        <w:t>Ivana Mrvaljević</w:t>
      </w:r>
      <w:r w:rsidR="0097618D" w:rsidRPr="00DF7E44">
        <w:rPr>
          <w:lang w:val="en-GB"/>
        </w:rPr>
        <w:t xml:space="preserve">, </w:t>
      </w:r>
      <w:r w:rsidRPr="00DF7E44">
        <w:rPr>
          <w:lang w:val="en-GB"/>
        </w:rPr>
        <w:t>Ministry of Education</w:t>
      </w:r>
      <w:r w:rsidR="00907EF8" w:rsidRPr="00DF7E44">
        <w:rPr>
          <w:lang w:val="en-GB"/>
        </w:rPr>
        <w:t xml:space="preserve"> (</w:t>
      </w:r>
      <w:r w:rsidRPr="00DF7E44">
        <w:rPr>
          <w:lang w:val="en-GB"/>
        </w:rPr>
        <w:t xml:space="preserve">substitute for </w:t>
      </w:r>
      <w:r w:rsidR="00907EF8" w:rsidRPr="00DF7E44">
        <w:rPr>
          <w:lang w:val="en-GB"/>
        </w:rPr>
        <w:t>Arijan</w:t>
      </w:r>
      <w:r w:rsidR="00DF7E44">
        <w:rPr>
          <w:lang w:val="en-GB"/>
        </w:rPr>
        <w:t>a</w:t>
      </w:r>
      <w:r w:rsidR="00907EF8" w:rsidRPr="00DF7E44">
        <w:rPr>
          <w:lang w:val="en-GB"/>
        </w:rPr>
        <w:t xml:space="preserve"> Nikolić)</w:t>
      </w:r>
      <w:r w:rsidR="0097618D" w:rsidRPr="00DF7E44">
        <w:rPr>
          <w:lang w:val="en-GB"/>
        </w:rPr>
        <w:t xml:space="preserve">, </w:t>
      </w:r>
      <w:r w:rsidR="0097618D" w:rsidRPr="00DF7E44">
        <w:rPr>
          <w:b/>
          <w:bCs/>
          <w:lang w:val="en-GB"/>
        </w:rPr>
        <w:t>Zora Bogićević</w:t>
      </w:r>
      <w:r w:rsidR="0097618D" w:rsidRPr="00DF7E44">
        <w:rPr>
          <w:lang w:val="en-GB"/>
        </w:rPr>
        <w:t xml:space="preserve">, </w:t>
      </w:r>
      <w:r w:rsidRPr="00DF7E44">
        <w:rPr>
          <w:lang w:val="en-GB"/>
        </w:rPr>
        <w:t>Ministry of Education</w:t>
      </w:r>
      <w:r w:rsidR="0097618D" w:rsidRPr="00DF7E44">
        <w:rPr>
          <w:lang w:val="en-GB"/>
        </w:rPr>
        <w:t xml:space="preserve">, </w:t>
      </w:r>
      <w:r w:rsidR="0097618D" w:rsidRPr="00DF7E44">
        <w:rPr>
          <w:b/>
          <w:bCs/>
          <w:lang w:val="en-GB"/>
        </w:rPr>
        <w:t>Branka Kankaraš</w:t>
      </w:r>
      <w:r w:rsidR="0097618D" w:rsidRPr="00DF7E44">
        <w:rPr>
          <w:lang w:val="en-GB"/>
        </w:rPr>
        <w:t xml:space="preserve">, </w:t>
      </w:r>
      <w:r w:rsidRPr="00DF7E44">
        <w:rPr>
          <w:lang w:val="en-GB"/>
        </w:rPr>
        <w:t>Ministry of Education</w:t>
      </w:r>
      <w:r w:rsidR="0097618D" w:rsidRPr="00DF7E44">
        <w:rPr>
          <w:lang w:val="en-GB"/>
        </w:rPr>
        <w:t xml:space="preserve">; </w:t>
      </w:r>
      <w:r w:rsidR="00907EF8" w:rsidRPr="00DF7E44">
        <w:rPr>
          <w:b/>
          <w:bCs/>
          <w:lang w:val="en-GB"/>
        </w:rPr>
        <w:t>Radovan Popović</w:t>
      </w:r>
      <w:r w:rsidR="00907EF8" w:rsidRPr="00DF7E44">
        <w:rPr>
          <w:lang w:val="en-GB"/>
        </w:rPr>
        <w:t xml:space="preserve">, </w:t>
      </w:r>
      <w:r w:rsidRPr="00DF7E44">
        <w:rPr>
          <w:lang w:val="en-GB"/>
        </w:rPr>
        <w:t xml:space="preserve">Bureau for </w:t>
      </w:r>
      <w:r w:rsidR="00FA317B" w:rsidRPr="00DF7E44">
        <w:rPr>
          <w:lang w:val="en-GB"/>
        </w:rPr>
        <w:t>Education</w:t>
      </w:r>
      <w:r w:rsidRPr="00DF7E44">
        <w:rPr>
          <w:lang w:val="en-GB"/>
        </w:rPr>
        <w:t xml:space="preserve"> Services</w:t>
      </w:r>
      <w:r w:rsidR="00907EF8" w:rsidRPr="00DF7E44">
        <w:rPr>
          <w:lang w:val="en-GB"/>
        </w:rPr>
        <w:t>;</w:t>
      </w:r>
      <w:r w:rsidR="00907EF8" w:rsidRPr="00DF7E44">
        <w:rPr>
          <w:b/>
          <w:bCs/>
          <w:lang w:val="en-GB"/>
        </w:rPr>
        <w:t xml:space="preserve"> </w:t>
      </w:r>
      <w:r w:rsidR="0097618D" w:rsidRPr="00DF7E44">
        <w:rPr>
          <w:b/>
          <w:bCs/>
          <w:lang w:val="en-GB"/>
        </w:rPr>
        <w:t>Radovan Ognjanović</w:t>
      </w:r>
      <w:r w:rsidR="0097618D" w:rsidRPr="00DF7E44">
        <w:rPr>
          <w:lang w:val="en-GB"/>
        </w:rPr>
        <w:t xml:space="preserve">, </w:t>
      </w:r>
      <w:r w:rsidRPr="00DF7E44">
        <w:rPr>
          <w:lang w:val="en-GB"/>
        </w:rPr>
        <w:t xml:space="preserve">Bureau for </w:t>
      </w:r>
      <w:r w:rsidR="00FA317B" w:rsidRPr="00DF7E44">
        <w:rPr>
          <w:lang w:val="en-GB"/>
        </w:rPr>
        <w:t>Education</w:t>
      </w:r>
      <w:r w:rsidRPr="00DF7E44">
        <w:rPr>
          <w:lang w:val="en-GB"/>
        </w:rPr>
        <w:t xml:space="preserve"> Services</w:t>
      </w:r>
      <w:r w:rsidR="0097618D" w:rsidRPr="00DF7E44">
        <w:rPr>
          <w:lang w:val="en-GB"/>
        </w:rPr>
        <w:t xml:space="preserve">; </w:t>
      </w:r>
      <w:r w:rsidR="0097618D" w:rsidRPr="00DF7E44">
        <w:rPr>
          <w:b/>
          <w:bCs/>
          <w:lang w:val="en-GB"/>
        </w:rPr>
        <w:t>Nataša Gazivoda</w:t>
      </w:r>
      <w:r w:rsidR="0097618D" w:rsidRPr="00DF7E44">
        <w:rPr>
          <w:lang w:val="en-GB"/>
        </w:rPr>
        <w:t xml:space="preserve">, </w:t>
      </w:r>
      <w:r w:rsidRPr="00DF7E44">
        <w:rPr>
          <w:lang w:val="en-GB"/>
        </w:rPr>
        <w:t xml:space="preserve">Bureau for </w:t>
      </w:r>
      <w:r w:rsidR="00FA317B" w:rsidRPr="00DF7E44">
        <w:rPr>
          <w:lang w:val="en-GB"/>
        </w:rPr>
        <w:t>Education</w:t>
      </w:r>
      <w:r w:rsidRPr="00DF7E44">
        <w:rPr>
          <w:lang w:val="en-GB"/>
        </w:rPr>
        <w:t xml:space="preserve"> Services</w:t>
      </w:r>
      <w:r w:rsidR="0097618D" w:rsidRPr="00DF7E44">
        <w:rPr>
          <w:lang w:val="en-GB"/>
        </w:rPr>
        <w:t xml:space="preserve">, </w:t>
      </w:r>
      <w:r w:rsidR="0097618D" w:rsidRPr="00DF7E44">
        <w:rPr>
          <w:b/>
          <w:bCs/>
          <w:lang w:val="en-GB"/>
        </w:rPr>
        <w:t>Radoje Novović</w:t>
      </w:r>
      <w:r w:rsidR="0097618D" w:rsidRPr="00DF7E44">
        <w:rPr>
          <w:lang w:val="en-GB"/>
        </w:rPr>
        <w:t xml:space="preserve">, </w:t>
      </w:r>
      <w:r w:rsidRPr="00DF7E44">
        <w:rPr>
          <w:lang w:val="en-GB"/>
        </w:rPr>
        <w:t xml:space="preserve">Bureau for </w:t>
      </w:r>
      <w:r w:rsidR="00FA317B" w:rsidRPr="00DF7E44">
        <w:rPr>
          <w:lang w:val="en-GB"/>
        </w:rPr>
        <w:t>Education</w:t>
      </w:r>
      <w:r w:rsidRPr="00DF7E44">
        <w:rPr>
          <w:lang w:val="en-GB"/>
        </w:rPr>
        <w:t xml:space="preserve"> Services</w:t>
      </w:r>
      <w:r w:rsidR="0097618D" w:rsidRPr="00DF7E44">
        <w:rPr>
          <w:lang w:val="en-GB"/>
        </w:rPr>
        <w:t xml:space="preserve">; </w:t>
      </w:r>
      <w:r w:rsidR="0097618D" w:rsidRPr="00DF7E44">
        <w:rPr>
          <w:b/>
          <w:bCs/>
          <w:lang w:val="en-GB"/>
        </w:rPr>
        <w:t>Sandra Brkanović</w:t>
      </w:r>
      <w:r w:rsidR="0097618D" w:rsidRPr="00DF7E44">
        <w:rPr>
          <w:lang w:val="en-GB"/>
        </w:rPr>
        <w:t>, Cent</w:t>
      </w:r>
      <w:r w:rsidRPr="00DF7E44">
        <w:rPr>
          <w:lang w:val="en-GB"/>
        </w:rPr>
        <w:t>re</w:t>
      </w:r>
      <w:r w:rsidR="0097618D" w:rsidRPr="00DF7E44">
        <w:rPr>
          <w:lang w:val="en-GB"/>
        </w:rPr>
        <w:t xml:space="preserve"> </w:t>
      </w:r>
      <w:r w:rsidRPr="00DF7E44">
        <w:rPr>
          <w:lang w:val="en-GB"/>
        </w:rPr>
        <w:t>for Vocational education</w:t>
      </w:r>
      <w:r w:rsidR="0097618D" w:rsidRPr="00DF7E44">
        <w:rPr>
          <w:lang w:val="en-GB"/>
        </w:rPr>
        <w:t xml:space="preserve">, </w:t>
      </w:r>
      <w:r w:rsidR="00907EF8" w:rsidRPr="00DF7E44">
        <w:rPr>
          <w:b/>
          <w:bCs/>
          <w:lang w:val="en-GB"/>
        </w:rPr>
        <w:t>Zorica Minić</w:t>
      </w:r>
      <w:r w:rsidR="006D1C48" w:rsidRPr="00DF7E44">
        <w:rPr>
          <w:lang w:val="en-GB"/>
        </w:rPr>
        <w:t xml:space="preserve">, </w:t>
      </w:r>
      <w:r w:rsidRPr="00DF7E44">
        <w:rPr>
          <w:lang w:val="en-GB"/>
        </w:rPr>
        <w:t>Examination Centre</w:t>
      </w:r>
      <w:r w:rsidR="006D1C48" w:rsidRPr="00DF7E44">
        <w:rPr>
          <w:lang w:val="en-GB"/>
        </w:rPr>
        <w:t xml:space="preserve">; </w:t>
      </w:r>
      <w:r w:rsidR="0097618D" w:rsidRPr="00DF7E44">
        <w:rPr>
          <w:b/>
          <w:bCs/>
          <w:lang w:val="en-GB"/>
        </w:rPr>
        <w:t>Žarko Pavićević</w:t>
      </w:r>
      <w:r w:rsidR="0097618D" w:rsidRPr="00DF7E44">
        <w:rPr>
          <w:lang w:val="en-GB"/>
        </w:rPr>
        <w:t xml:space="preserve">, </w:t>
      </w:r>
      <w:r w:rsidRPr="00DF7E44">
        <w:rPr>
          <w:lang w:val="en-GB"/>
        </w:rPr>
        <w:t>Faculty of Science and Mathematics</w:t>
      </w:r>
      <w:r w:rsidR="006D1C48" w:rsidRPr="00DF7E44">
        <w:rPr>
          <w:lang w:val="en-GB"/>
        </w:rPr>
        <w:t xml:space="preserve">; </w:t>
      </w:r>
      <w:r w:rsidR="006D1C48" w:rsidRPr="00DF7E44">
        <w:rPr>
          <w:b/>
          <w:bCs/>
          <w:lang w:val="en-GB"/>
        </w:rPr>
        <w:t>Božidar Popović</w:t>
      </w:r>
      <w:r w:rsidR="006D1C48" w:rsidRPr="00DF7E44">
        <w:rPr>
          <w:lang w:val="en-GB"/>
        </w:rPr>
        <w:t xml:space="preserve">, </w:t>
      </w:r>
      <w:r w:rsidRPr="00DF7E44">
        <w:rPr>
          <w:lang w:val="en-GB"/>
        </w:rPr>
        <w:t>Faculty of Science and Mathematics</w:t>
      </w:r>
      <w:r w:rsidR="006D1C48" w:rsidRPr="00DF7E44">
        <w:rPr>
          <w:lang w:val="en-GB"/>
        </w:rPr>
        <w:t>;</w:t>
      </w:r>
      <w:r w:rsidR="0097618D" w:rsidRPr="00DF7E44">
        <w:rPr>
          <w:lang w:val="en-GB"/>
        </w:rPr>
        <w:t xml:space="preserve"> </w:t>
      </w:r>
      <w:r w:rsidR="006D1C48" w:rsidRPr="00DF7E44">
        <w:rPr>
          <w:b/>
          <w:bCs/>
          <w:lang w:val="en-GB"/>
        </w:rPr>
        <w:t>Dijana Vučković</w:t>
      </w:r>
      <w:r w:rsidR="006D1C48" w:rsidRPr="00DF7E44">
        <w:rPr>
          <w:lang w:val="en-GB"/>
        </w:rPr>
        <w:t xml:space="preserve">, </w:t>
      </w:r>
      <w:r w:rsidRPr="00DF7E44">
        <w:rPr>
          <w:lang w:val="en-GB"/>
        </w:rPr>
        <w:t xml:space="preserve">Faculty of </w:t>
      </w:r>
      <w:r w:rsidR="00FA317B" w:rsidRPr="00DF7E44">
        <w:rPr>
          <w:lang w:val="en-GB"/>
        </w:rPr>
        <w:t>Philosophy</w:t>
      </w:r>
      <w:r w:rsidR="006D1C48" w:rsidRPr="00DF7E44">
        <w:rPr>
          <w:lang w:val="en-GB"/>
        </w:rPr>
        <w:t xml:space="preserve">; </w:t>
      </w:r>
      <w:r w:rsidR="006D1C48" w:rsidRPr="00DF7E44">
        <w:rPr>
          <w:b/>
          <w:bCs/>
          <w:lang w:val="en-GB"/>
        </w:rPr>
        <w:t>Zdravko Božić</w:t>
      </w:r>
      <w:r w:rsidR="006D1C48" w:rsidRPr="00DF7E44">
        <w:rPr>
          <w:lang w:val="en-GB"/>
        </w:rPr>
        <w:t xml:space="preserve">, </w:t>
      </w:r>
      <w:r w:rsidRPr="00DF7E44">
        <w:rPr>
          <w:lang w:val="en-GB"/>
        </w:rPr>
        <w:t>Faculty of Philology</w:t>
      </w:r>
      <w:r w:rsidR="006D1C48" w:rsidRPr="00DF7E44">
        <w:rPr>
          <w:lang w:val="en-GB"/>
        </w:rPr>
        <w:t xml:space="preserve">; </w:t>
      </w:r>
      <w:r w:rsidR="0097618D" w:rsidRPr="00DF7E44">
        <w:rPr>
          <w:b/>
          <w:bCs/>
          <w:lang w:val="en-GB"/>
        </w:rPr>
        <w:t>Tijana Stanković</w:t>
      </w:r>
      <w:r w:rsidR="0097618D" w:rsidRPr="00DF7E44">
        <w:rPr>
          <w:lang w:val="en-GB"/>
        </w:rPr>
        <w:t xml:space="preserve">, </w:t>
      </w:r>
      <w:r w:rsidRPr="00DF7E44">
        <w:rPr>
          <w:lang w:val="en-GB"/>
        </w:rPr>
        <w:t xml:space="preserve">Agency for Quality Control and Assurance in </w:t>
      </w:r>
      <w:r w:rsidR="00FA317B" w:rsidRPr="00DF7E44">
        <w:rPr>
          <w:lang w:val="en-GB"/>
        </w:rPr>
        <w:t>Higher</w:t>
      </w:r>
      <w:r w:rsidRPr="00DF7E44">
        <w:rPr>
          <w:lang w:val="en-GB"/>
        </w:rPr>
        <w:t xml:space="preserve"> Education</w:t>
      </w:r>
      <w:r w:rsidR="006D1C48" w:rsidRPr="00DF7E44">
        <w:rPr>
          <w:lang w:val="en-GB"/>
        </w:rPr>
        <w:t xml:space="preserve">; </w:t>
      </w:r>
      <w:r w:rsidRPr="00DF7E44">
        <w:rPr>
          <w:b/>
          <w:bCs/>
          <w:i/>
          <w:iCs/>
          <w:lang w:val="en-GB"/>
        </w:rPr>
        <w:t>members of the experts' team</w:t>
      </w:r>
      <w:r w:rsidR="006D1C48" w:rsidRPr="00DF7E44">
        <w:rPr>
          <w:b/>
          <w:bCs/>
          <w:i/>
          <w:iCs/>
          <w:lang w:val="en-GB"/>
        </w:rPr>
        <w:t>:</w:t>
      </w:r>
      <w:r w:rsidR="006D1C48" w:rsidRPr="00DF7E44">
        <w:rPr>
          <w:lang w:val="en-GB"/>
        </w:rPr>
        <w:t xml:space="preserve"> </w:t>
      </w:r>
      <w:r w:rsidR="006D1C48" w:rsidRPr="00DF7E44">
        <w:rPr>
          <w:b/>
          <w:bCs/>
          <w:lang w:val="en-GB"/>
        </w:rPr>
        <w:t>Boris Ćurković</w:t>
      </w:r>
      <w:r w:rsidR="006D1C48" w:rsidRPr="00DF7E44">
        <w:rPr>
          <w:lang w:val="en-GB"/>
        </w:rPr>
        <w:t xml:space="preserve">, </w:t>
      </w:r>
      <w:r w:rsidRPr="00DF7E44">
        <w:rPr>
          <w:lang w:val="en-GB"/>
        </w:rPr>
        <w:t>team leader</w:t>
      </w:r>
      <w:r w:rsidR="006D1C48" w:rsidRPr="00DF7E44">
        <w:rPr>
          <w:lang w:val="en-GB"/>
        </w:rPr>
        <w:t xml:space="preserve">; </w:t>
      </w:r>
      <w:r w:rsidR="006D1C48" w:rsidRPr="00DF7E44">
        <w:rPr>
          <w:b/>
          <w:bCs/>
          <w:lang w:val="en-GB"/>
        </w:rPr>
        <w:t>Maja Jukić</w:t>
      </w:r>
      <w:r w:rsidR="006D1C48" w:rsidRPr="00DF7E44">
        <w:rPr>
          <w:lang w:val="en-GB"/>
        </w:rPr>
        <w:t xml:space="preserve">, </w:t>
      </w:r>
      <w:r w:rsidR="00745882" w:rsidRPr="00DF7E44">
        <w:rPr>
          <w:lang w:val="en-GB"/>
        </w:rPr>
        <w:t>key experts for teacher training</w:t>
      </w:r>
      <w:r w:rsidR="006D1C48" w:rsidRPr="00DF7E44">
        <w:rPr>
          <w:lang w:val="en-GB"/>
        </w:rPr>
        <w:t xml:space="preserve">; </w:t>
      </w:r>
      <w:r w:rsidR="006D1C48" w:rsidRPr="00DF7E44">
        <w:rPr>
          <w:b/>
          <w:bCs/>
          <w:lang w:val="en-GB"/>
        </w:rPr>
        <w:t>Ljubica Špirić</w:t>
      </w:r>
      <w:r w:rsidR="006D1C48" w:rsidRPr="00DF7E44">
        <w:rPr>
          <w:lang w:val="en-GB"/>
        </w:rPr>
        <w:t>,</w:t>
      </w:r>
      <w:r w:rsidR="00745882" w:rsidRPr="00DF7E44">
        <w:rPr>
          <w:lang w:val="en-GB"/>
        </w:rPr>
        <w:t xml:space="preserve"> non-key expert for </w:t>
      </w:r>
      <w:r w:rsidR="00FA317B" w:rsidRPr="00DF7E44">
        <w:rPr>
          <w:lang w:val="en-GB"/>
        </w:rPr>
        <w:t>curriculum</w:t>
      </w:r>
      <w:r w:rsidR="00745882" w:rsidRPr="00DF7E44">
        <w:rPr>
          <w:lang w:val="en-GB"/>
        </w:rPr>
        <w:t xml:space="preserve"> development and teacher training,</w:t>
      </w:r>
      <w:r w:rsidR="006D1C48" w:rsidRPr="00DF7E44">
        <w:rPr>
          <w:lang w:val="en-GB"/>
        </w:rPr>
        <w:t xml:space="preserve"> </w:t>
      </w:r>
      <w:r w:rsidR="00383D8C" w:rsidRPr="00DF7E44">
        <w:rPr>
          <w:b/>
          <w:bCs/>
          <w:lang w:val="en-GB"/>
        </w:rPr>
        <w:t>Srđan Verbić</w:t>
      </w:r>
      <w:r w:rsidR="00383D8C" w:rsidRPr="00DF7E44">
        <w:rPr>
          <w:lang w:val="en-GB"/>
        </w:rPr>
        <w:t xml:space="preserve">, </w:t>
      </w:r>
      <w:r w:rsidR="00745882" w:rsidRPr="00DF7E44">
        <w:rPr>
          <w:lang w:val="en-GB"/>
        </w:rPr>
        <w:t xml:space="preserve">non-key expert for STEM disciplines, </w:t>
      </w:r>
      <w:r w:rsidR="00383D8C" w:rsidRPr="00DF7E44">
        <w:rPr>
          <w:b/>
          <w:bCs/>
          <w:lang w:val="en-GB"/>
        </w:rPr>
        <w:t>Rajko Kosović</w:t>
      </w:r>
      <w:r w:rsidR="00383D8C" w:rsidRPr="00DF7E44">
        <w:rPr>
          <w:lang w:val="en-GB"/>
        </w:rPr>
        <w:t xml:space="preserve">, </w:t>
      </w:r>
      <w:r w:rsidR="00745882" w:rsidRPr="00DF7E44">
        <w:rPr>
          <w:lang w:val="en-GB"/>
        </w:rPr>
        <w:t xml:space="preserve">non-key expert for assessment </w:t>
      </w:r>
      <w:r w:rsidR="00FA317B" w:rsidRPr="00DF7E44">
        <w:rPr>
          <w:lang w:val="en-GB"/>
        </w:rPr>
        <w:t>mechanisms</w:t>
      </w:r>
      <w:r w:rsidR="00745882" w:rsidRPr="00DF7E44">
        <w:rPr>
          <w:lang w:val="en-GB"/>
        </w:rPr>
        <w:t xml:space="preserve"> and quality evaluation and </w:t>
      </w:r>
      <w:r w:rsidR="006D1C48" w:rsidRPr="00DF7E44">
        <w:rPr>
          <w:b/>
          <w:bCs/>
          <w:lang w:val="en-GB"/>
        </w:rPr>
        <w:t>Bojana Živković</w:t>
      </w:r>
      <w:r w:rsidR="006D1C48" w:rsidRPr="00DF7E44">
        <w:rPr>
          <w:lang w:val="en-GB"/>
        </w:rPr>
        <w:t xml:space="preserve">, </w:t>
      </w:r>
      <w:r w:rsidR="00745882" w:rsidRPr="00DF7E44">
        <w:rPr>
          <w:lang w:val="en-GB"/>
        </w:rPr>
        <w:t>office manager.</w:t>
      </w:r>
    </w:p>
    <w:p w14:paraId="2E62DF80" w14:textId="64215AF2" w:rsidR="0077224C" w:rsidRPr="00DF7E44" w:rsidRDefault="0077224C" w:rsidP="00E4670B">
      <w:pPr>
        <w:spacing w:before="100" w:after="100" w:line="276" w:lineRule="auto"/>
        <w:ind w:left="360"/>
        <w:jc w:val="both"/>
        <w:rPr>
          <w:bCs/>
          <w:lang w:val="en-GB"/>
        </w:rPr>
      </w:pPr>
      <w:r w:rsidRPr="00DF7E44">
        <w:rPr>
          <w:bCs/>
          <w:lang w:val="en-GB"/>
        </w:rPr>
        <w:t xml:space="preserve">The meeting started at 8.30am with an introductory session, after which the first draft of the </w:t>
      </w:r>
      <w:r w:rsidRPr="00DF7E44">
        <w:rPr>
          <w:b/>
          <w:lang w:val="en-GB"/>
        </w:rPr>
        <w:t>Montenegrin Framework Programme of Key Competences</w:t>
      </w:r>
      <w:r w:rsidRPr="00DF7E44">
        <w:rPr>
          <w:bCs/>
          <w:lang w:val="en-GB"/>
        </w:rPr>
        <w:t xml:space="preserve"> was presented. According to the conclusions of the first and second meetings of the Project Team, the Framework Programme is based on learning outcomes at typical educational levels, for which learning outcomes have been developed. The learning outcomes were developed by working groups composed of representatives of the institutions of the system and of the educated teachers, who have experience in programme development. The work of the working groups is briefly presented. During the discussion in which Zorica Minić, Radoje Novović, Žarko Pavićević, Sandra Brkanović and Dijana Vučković participated, it was emphasized that the learning outcomes still needed to be refined, and that the working groups, despite having worked at three or four meetings, did not have enough time. It was also pointed out that the individual outcomes are not sufficiently generalized (generic, large) and resemble the outcomes in question, as well as being uneven from competence to competence. It was also discussed whether the outcomes should be included in the document, or whether only certain ones from the EU reference framework (definition, description of knowledge, skills and attitudes) are sufficient. The final conclusions were reached on the second day of the meeting.</w:t>
      </w:r>
    </w:p>
    <w:p w14:paraId="7169C1E5" w14:textId="0E29EE7B" w:rsidR="0077224C" w:rsidRPr="00DF7E44" w:rsidRDefault="0077224C" w:rsidP="0077224C">
      <w:pPr>
        <w:spacing w:before="100" w:after="100" w:line="276" w:lineRule="auto"/>
        <w:ind w:left="360"/>
        <w:jc w:val="both"/>
        <w:rPr>
          <w:bCs/>
          <w:lang w:val="en-GB"/>
        </w:rPr>
      </w:pPr>
      <w:r w:rsidRPr="00DF7E44">
        <w:rPr>
          <w:bCs/>
          <w:lang w:val="en-GB"/>
        </w:rPr>
        <w:t>In the second session, two analy</w:t>
      </w:r>
      <w:r w:rsidR="00A76197" w:rsidRPr="00DF7E44">
        <w:rPr>
          <w:bCs/>
          <w:lang w:val="en-GB"/>
        </w:rPr>
        <w:t>s</w:t>
      </w:r>
      <w:r w:rsidRPr="00DF7E44">
        <w:rPr>
          <w:bCs/>
          <w:lang w:val="en-GB"/>
        </w:rPr>
        <w:t xml:space="preserve">es were presented: </w:t>
      </w:r>
      <w:r w:rsidRPr="00DF7E44">
        <w:rPr>
          <w:b/>
          <w:lang w:val="en-GB"/>
        </w:rPr>
        <w:t>analysis of STEM subject program</w:t>
      </w:r>
      <w:r w:rsidR="00A76197" w:rsidRPr="00DF7E44">
        <w:rPr>
          <w:b/>
          <w:lang w:val="en-GB"/>
        </w:rPr>
        <w:t>me</w:t>
      </w:r>
      <w:r w:rsidRPr="00DF7E44">
        <w:rPr>
          <w:b/>
          <w:lang w:val="en-GB"/>
        </w:rPr>
        <w:t>s</w:t>
      </w:r>
      <w:r w:rsidRPr="00DF7E44">
        <w:rPr>
          <w:bCs/>
          <w:lang w:val="en-GB"/>
        </w:rPr>
        <w:t xml:space="preserve"> in primary and secondary schools and </w:t>
      </w:r>
      <w:r w:rsidRPr="00DF7E44">
        <w:rPr>
          <w:b/>
          <w:lang w:val="en-GB"/>
        </w:rPr>
        <w:t>analysis of initial education and continu</w:t>
      </w:r>
      <w:r w:rsidR="00A76197" w:rsidRPr="00DF7E44">
        <w:rPr>
          <w:b/>
          <w:lang w:val="en-GB"/>
        </w:rPr>
        <w:t>ous</w:t>
      </w:r>
      <w:r w:rsidRPr="00DF7E44">
        <w:rPr>
          <w:b/>
          <w:lang w:val="en-GB"/>
        </w:rPr>
        <w:t xml:space="preserve"> professional development of teachers</w:t>
      </w:r>
      <w:r w:rsidRPr="00DF7E44">
        <w:rPr>
          <w:bCs/>
          <w:lang w:val="en-GB"/>
        </w:rPr>
        <w:t>. Analy</w:t>
      </w:r>
      <w:r w:rsidR="00A76197" w:rsidRPr="00DF7E44">
        <w:rPr>
          <w:bCs/>
          <w:lang w:val="en-GB"/>
        </w:rPr>
        <w:t>s</w:t>
      </w:r>
      <w:r w:rsidRPr="00DF7E44">
        <w:rPr>
          <w:bCs/>
          <w:lang w:val="en-GB"/>
        </w:rPr>
        <w:t>es focused on key competencies, their expertise and practice. The discussion focused on teacher collaboration, quality of teaching, elements of quality assurance and monitoring of the integration of key competences, and on the continuing professional development of teachers. Almost all members of the Project Team participated in the discussion. Based on the discussion, recommendations and conclusions were adopted.</w:t>
      </w:r>
    </w:p>
    <w:p w14:paraId="6EAAE15C" w14:textId="01405DC4" w:rsidR="0077224C" w:rsidRPr="00DF7E44" w:rsidRDefault="0077224C" w:rsidP="0077224C">
      <w:pPr>
        <w:spacing w:before="100" w:after="100" w:line="276" w:lineRule="auto"/>
        <w:ind w:left="360"/>
        <w:jc w:val="both"/>
        <w:rPr>
          <w:bCs/>
          <w:lang w:val="en-GB"/>
        </w:rPr>
      </w:pPr>
      <w:r w:rsidRPr="00DF7E44">
        <w:rPr>
          <w:bCs/>
          <w:lang w:val="en-GB"/>
        </w:rPr>
        <w:lastRenderedPageBreak/>
        <w:t xml:space="preserve">The third session was </w:t>
      </w:r>
      <w:r w:rsidRPr="00DF7E44">
        <w:rPr>
          <w:b/>
          <w:lang w:val="en-GB"/>
        </w:rPr>
        <w:t>about teacher training for key competencies</w:t>
      </w:r>
      <w:r w:rsidRPr="00DF7E44">
        <w:rPr>
          <w:bCs/>
          <w:lang w:val="en-GB"/>
        </w:rPr>
        <w:t>. Maja Jukić presented the training concept, training objectives and elements of the training action plan. The basic training concept is:</w:t>
      </w:r>
    </w:p>
    <w:p w14:paraId="13D8AA9F" w14:textId="77777777" w:rsidR="00F60973" w:rsidRPr="00DF7E44" w:rsidRDefault="00F60973" w:rsidP="006D1C48">
      <w:pPr>
        <w:spacing w:before="100" w:after="100" w:line="276" w:lineRule="auto"/>
        <w:ind w:left="90"/>
        <w:jc w:val="both"/>
        <w:rPr>
          <w:bCs/>
          <w:lang w:val="en-GB"/>
        </w:rPr>
      </w:pPr>
    </w:p>
    <w:tbl>
      <w:tblPr>
        <w:tblStyle w:val="TableGrid"/>
        <w:tblW w:w="0" w:type="auto"/>
        <w:tblInd w:w="421" w:type="dxa"/>
        <w:tblLook w:val="04A0" w:firstRow="1" w:lastRow="0" w:firstColumn="1" w:lastColumn="0" w:noHBand="0" w:noVBand="1"/>
      </w:tblPr>
      <w:tblGrid>
        <w:gridCol w:w="2724"/>
        <w:gridCol w:w="4050"/>
        <w:gridCol w:w="2891"/>
      </w:tblGrid>
      <w:tr w:rsidR="004258B2" w:rsidRPr="00DF7E44" w14:paraId="0648BDE1" w14:textId="77777777" w:rsidTr="00A76197">
        <w:tc>
          <w:tcPr>
            <w:tcW w:w="2724" w:type="dxa"/>
          </w:tcPr>
          <w:p w14:paraId="75DC3EB1" w14:textId="77777777" w:rsidR="004258B2" w:rsidRPr="00DF7E44" w:rsidRDefault="004258B2" w:rsidP="004258B2">
            <w:pPr>
              <w:spacing w:line="276" w:lineRule="auto"/>
              <w:jc w:val="both"/>
              <w:rPr>
                <w:bCs/>
                <w:lang w:val="en-GB"/>
              </w:rPr>
            </w:pPr>
          </w:p>
        </w:tc>
        <w:tc>
          <w:tcPr>
            <w:tcW w:w="4050" w:type="dxa"/>
          </w:tcPr>
          <w:p w14:paraId="1D5DF8A6" w14:textId="3775F9F5" w:rsidR="004258B2" w:rsidRPr="00DF7E44" w:rsidRDefault="00A76197" w:rsidP="00F319CC">
            <w:pPr>
              <w:spacing w:line="276" w:lineRule="auto"/>
              <w:jc w:val="center"/>
              <w:rPr>
                <w:b/>
                <w:lang w:val="en-GB"/>
              </w:rPr>
            </w:pPr>
            <w:r w:rsidRPr="00DF7E44">
              <w:rPr>
                <w:b/>
                <w:lang w:val="en-GB"/>
              </w:rPr>
              <w:t>Teacher training</w:t>
            </w:r>
          </w:p>
        </w:tc>
        <w:tc>
          <w:tcPr>
            <w:tcW w:w="2891" w:type="dxa"/>
          </w:tcPr>
          <w:p w14:paraId="3918C4F5" w14:textId="4683559C" w:rsidR="004258B2" w:rsidRPr="00DF7E44" w:rsidRDefault="00A76197" w:rsidP="00F319CC">
            <w:pPr>
              <w:spacing w:line="276" w:lineRule="auto"/>
              <w:jc w:val="center"/>
              <w:rPr>
                <w:b/>
                <w:lang w:val="en-GB"/>
              </w:rPr>
            </w:pPr>
            <w:r w:rsidRPr="00DF7E44">
              <w:rPr>
                <w:b/>
                <w:lang w:val="en-GB"/>
              </w:rPr>
              <w:t xml:space="preserve">Principal training </w:t>
            </w:r>
          </w:p>
        </w:tc>
      </w:tr>
      <w:tr w:rsidR="004258B2" w:rsidRPr="00DF7E44" w14:paraId="6781ADB9" w14:textId="77777777" w:rsidTr="00A76197">
        <w:tc>
          <w:tcPr>
            <w:tcW w:w="2724" w:type="dxa"/>
            <w:vAlign w:val="center"/>
          </w:tcPr>
          <w:p w14:paraId="2FA9102B" w14:textId="2D1D9637" w:rsidR="004258B2" w:rsidRPr="00DF7E44" w:rsidRDefault="00A76197" w:rsidP="00F319CC">
            <w:pPr>
              <w:spacing w:line="276" w:lineRule="auto"/>
              <w:rPr>
                <w:bCs/>
                <w:lang w:val="en-GB"/>
              </w:rPr>
            </w:pPr>
            <w:r w:rsidRPr="00DF7E44">
              <w:rPr>
                <w:lang w:val="en-GB"/>
              </w:rPr>
              <w:t>No. of training</w:t>
            </w:r>
            <w:r w:rsidR="004258B2" w:rsidRPr="00DF7E44">
              <w:rPr>
                <w:lang w:val="en-GB"/>
              </w:rPr>
              <w:t>:</w:t>
            </w:r>
          </w:p>
        </w:tc>
        <w:tc>
          <w:tcPr>
            <w:tcW w:w="4050" w:type="dxa"/>
            <w:vAlign w:val="center"/>
          </w:tcPr>
          <w:p w14:paraId="03DE1AA4" w14:textId="23EE5E09" w:rsidR="004258B2" w:rsidRPr="00DF7E44" w:rsidRDefault="004258B2" w:rsidP="00F319CC">
            <w:pPr>
              <w:spacing w:line="276" w:lineRule="auto"/>
              <w:jc w:val="center"/>
              <w:rPr>
                <w:bCs/>
                <w:lang w:val="en-GB"/>
              </w:rPr>
            </w:pPr>
            <w:r w:rsidRPr="00DF7E44">
              <w:rPr>
                <w:lang w:val="en-GB"/>
              </w:rPr>
              <w:t>93</w:t>
            </w:r>
          </w:p>
        </w:tc>
        <w:tc>
          <w:tcPr>
            <w:tcW w:w="2891" w:type="dxa"/>
            <w:vAlign w:val="center"/>
          </w:tcPr>
          <w:p w14:paraId="7AB0B0F5" w14:textId="31D084CD" w:rsidR="004258B2" w:rsidRPr="00DF7E44" w:rsidRDefault="004258B2" w:rsidP="00F319CC">
            <w:pPr>
              <w:spacing w:line="276" w:lineRule="auto"/>
              <w:jc w:val="center"/>
              <w:rPr>
                <w:bCs/>
                <w:lang w:val="en-GB"/>
              </w:rPr>
            </w:pPr>
            <w:r w:rsidRPr="00DF7E44">
              <w:rPr>
                <w:lang w:val="en-GB"/>
              </w:rPr>
              <w:t>12 – 15</w:t>
            </w:r>
          </w:p>
        </w:tc>
      </w:tr>
      <w:tr w:rsidR="004258B2" w:rsidRPr="00DF7E44" w14:paraId="0BDBB538" w14:textId="77777777" w:rsidTr="00A76197">
        <w:tc>
          <w:tcPr>
            <w:tcW w:w="2724" w:type="dxa"/>
            <w:vAlign w:val="center"/>
          </w:tcPr>
          <w:p w14:paraId="74F282D2" w14:textId="67BA9CF1" w:rsidR="004258B2" w:rsidRPr="00DF7E44" w:rsidRDefault="00A76197" w:rsidP="00F319CC">
            <w:pPr>
              <w:spacing w:line="276" w:lineRule="auto"/>
              <w:rPr>
                <w:bCs/>
                <w:lang w:val="en-GB"/>
              </w:rPr>
            </w:pPr>
            <w:r w:rsidRPr="00DF7E44">
              <w:rPr>
                <w:lang w:val="en-GB"/>
              </w:rPr>
              <w:t>No.</w:t>
            </w:r>
            <w:r w:rsidR="00DF7E44">
              <w:rPr>
                <w:lang w:val="en-GB"/>
              </w:rPr>
              <w:t xml:space="preserve"> </w:t>
            </w:r>
            <w:r w:rsidRPr="00DF7E44">
              <w:rPr>
                <w:lang w:val="en-GB"/>
              </w:rPr>
              <w:t>of participants per training</w:t>
            </w:r>
            <w:r w:rsidR="004258B2" w:rsidRPr="00DF7E44">
              <w:rPr>
                <w:lang w:val="en-GB"/>
              </w:rPr>
              <w:t>:</w:t>
            </w:r>
          </w:p>
        </w:tc>
        <w:tc>
          <w:tcPr>
            <w:tcW w:w="4050" w:type="dxa"/>
            <w:vAlign w:val="center"/>
          </w:tcPr>
          <w:p w14:paraId="1691B2B8" w14:textId="2E5A5B17" w:rsidR="004258B2" w:rsidRPr="00DF7E44" w:rsidRDefault="004258B2" w:rsidP="00F319CC">
            <w:pPr>
              <w:spacing w:line="276" w:lineRule="auto"/>
              <w:jc w:val="center"/>
              <w:rPr>
                <w:bCs/>
                <w:lang w:val="en-GB"/>
              </w:rPr>
            </w:pPr>
            <w:r w:rsidRPr="00DF7E44">
              <w:rPr>
                <w:lang w:val="en-GB"/>
              </w:rPr>
              <w:t>20</w:t>
            </w:r>
          </w:p>
        </w:tc>
        <w:tc>
          <w:tcPr>
            <w:tcW w:w="2891" w:type="dxa"/>
            <w:vAlign w:val="center"/>
          </w:tcPr>
          <w:p w14:paraId="6E81FD34" w14:textId="67D8F834" w:rsidR="004258B2" w:rsidRPr="00DF7E44" w:rsidRDefault="004258B2" w:rsidP="00F319CC">
            <w:pPr>
              <w:spacing w:line="276" w:lineRule="auto"/>
              <w:jc w:val="center"/>
              <w:rPr>
                <w:bCs/>
                <w:lang w:val="en-GB"/>
              </w:rPr>
            </w:pPr>
            <w:r w:rsidRPr="00DF7E44">
              <w:rPr>
                <w:lang w:val="en-GB"/>
              </w:rPr>
              <w:t>24 – 30</w:t>
            </w:r>
          </w:p>
        </w:tc>
      </w:tr>
      <w:tr w:rsidR="004258B2" w:rsidRPr="00DF7E44" w14:paraId="6D2D3D3B" w14:textId="77777777" w:rsidTr="00A76197">
        <w:tc>
          <w:tcPr>
            <w:tcW w:w="2724" w:type="dxa"/>
            <w:vAlign w:val="center"/>
          </w:tcPr>
          <w:p w14:paraId="06C3EC9B" w14:textId="36737E90" w:rsidR="004258B2" w:rsidRPr="00DF7E44" w:rsidRDefault="00A76197" w:rsidP="00F319CC">
            <w:pPr>
              <w:spacing w:line="276" w:lineRule="auto"/>
              <w:rPr>
                <w:bCs/>
                <w:lang w:val="en-GB"/>
              </w:rPr>
            </w:pPr>
            <w:r w:rsidRPr="00DF7E44">
              <w:rPr>
                <w:lang w:val="en-GB"/>
              </w:rPr>
              <w:t>Training duration per participant</w:t>
            </w:r>
            <w:r w:rsidR="004258B2" w:rsidRPr="00DF7E44">
              <w:rPr>
                <w:lang w:val="en-GB"/>
              </w:rPr>
              <w:t xml:space="preserve">: </w:t>
            </w:r>
          </w:p>
        </w:tc>
        <w:tc>
          <w:tcPr>
            <w:tcW w:w="4050" w:type="dxa"/>
            <w:vAlign w:val="center"/>
          </w:tcPr>
          <w:p w14:paraId="25589FD2" w14:textId="29A4EDDB" w:rsidR="004258B2" w:rsidRPr="00DF7E44" w:rsidRDefault="004258B2" w:rsidP="00F319CC">
            <w:pPr>
              <w:spacing w:line="276" w:lineRule="auto"/>
              <w:jc w:val="center"/>
              <w:rPr>
                <w:bCs/>
                <w:lang w:val="en-GB"/>
              </w:rPr>
            </w:pPr>
            <w:r w:rsidRPr="00DF7E44">
              <w:rPr>
                <w:lang w:val="en-GB"/>
              </w:rPr>
              <w:t>2 da</w:t>
            </w:r>
            <w:r w:rsidR="00A76197" w:rsidRPr="00DF7E44">
              <w:rPr>
                <w:lang w:val="en-GB"/>
              </w:rPr>
              <w:t>ys</w:t>
            </w:r>
          </w:p>
        </w:tc>
        <w:tc>
          <w:tcPr>
            <w:tcW w:w="2891" w:type="dxa"/>
            <w:vAlign w:val="center"/>
          </w:tcPr>
          <w:p w14:paraId="53F806E4" w14:textId="0A55BCB0" w:rsidR="004258B2" w:rsidRPr="00DF7E44" w:rsidRDefault="00F319CC" w:rsidP="00F319CC">
            <w:pPr>
              <w:spacing w:line="276" w:lineRule="auto"/>
              <w:jc w:val="center"/>
              <w:rPr>
                <w:lang w:val="en-GB"/>
              </w:rPr>
            </w:pPr>
            <w:r w:rsidRPr="00DF7E44">
              <w:rPr>
                <w:lang w:val="en-GB"/>
              </w:rPr>
              <w:t>1 da</w:t>
            </w:r>
            <w:r w:rsidR="00A76197" w:rsidRPr="00DF7E44">
              <w:rPr>
                <w:lang w:val="en-GB"/>
              </w:rPr>
              <w:t>y</w:t>
            </w:r>
          </w:p>
        </w:tc>
      </w:tr>
      <w:tr w:rsidR="004258B2" w:rsidRPr="00DF7E44" w14:paraId="395D6218" w14:textId="77777777" w:rsidTr="00A76197">
        <w:tc>
          <w:tcPr>
            <w:tcW w:w="2724" w:type="dxa"/>
            <w:vAlign w:val="center"/>
          </w:tcPr>
          <w:p w14:paraId="7B92E98E" w14:textId="28964048" w:rsidR="004258B2" w:rsidRPr="00DF7E44" w:rsidRDefault="00A76197" w:rsidP="00F319CC">
            <w:pPr>
              <w:spacing w:line="276" w:lineRule="auto"/>
              <w:rPr>
                <w:bCs/>
                <w:lang w:val="en-GB"/>
              </w:rPr>
            </w:pPr>
            <w:r w:rsidRPr="00DF7E44">
              <w:rPr>
                <w:lang w:val="en-GB"/>
              </w:rPr>
              <w:t>Total number of training days</w:t>
            </w:r>
            <w:r w:rsidR="00F319CC" w:rsidRPr="00DF7E44">
              <w:rPr>
                <w:lang w:val="en-GB"/>
              </w:rPr>
              <w:t>:</w:t>
            </w:r>
          </w:p>
        </w:tc>
        <w:tc>
          <w:tcPr>
            <w:tcW w:w="4050" w:type="dxa"/>
            <w:vAlign w:val="center"/>
          </w:tcPr>
          <w:p w14:paraId="4E16E6CB" w14:textId="04020375" w:rsidR="004258B2" w:rsidRPr="00DF7E44" w:rsidRDefault="004258B2" w:rsidP="00F319CC">
            <w:pPr>
              <w:spacing w:line="276" w:lineRule="auto"/>
              <w:jc w:val="center"/>
              <w:rPr>
                <w:bCs/>
                <w:lang w:val="en-GB"/>
              </w:rPr>
            </w:pPr>
            <w:r w:rsidRPr="00DF7E44">
              <w:rPr>
                <w:lang w:val="en-GB"/>
              </w:rPr>
              <w:t>186 da</w:t>
            </w:r>
            <w:r w:rsidR="00A76197" w:rsidRPr="00DF7E44">
              <w:rPr>
                <w:lang w:val="en-GB"/>
              </w:rPr>
              <w:t>ys</w:t>
            </w:r>
          </w:p>
        </w:tc>
        <w:tc>
          <w:tcPr>
            <w:tcW w:w="2891" w:type="dxa"/>
            <w:vAlign w:val="center"/>
          </w:tcPr>
          <w:p w14:paraId="5FA0DD79" w14:textId="62993DE0" w:rsidR="004258B2" w:rsidRPr="00DF7E44" w:rsidRDefault="00F319CC" w:rsidP="00F319CC">
            <w:pPr>
              <w:spacing w:line="276" w:lineRule="auto"/>
              <w:jc w:val="center"/>
              <w:rPr>
                <w:bCs/>
                <w:lang w:val="en-GB"/>
              </w:rPr>
            </w:pPr>
            <w:r w:rsidRPr="00DF7E44">
              <w:rPr>
                <w:lang w:val="en-GB"/>
              </w:rPr>
              <w:t>12 – 15 da</w:t>
            </w:r>
            <w:r w:rsidR="00A76197" w:rsidRPr="00DF7E44">
              <w:rPr>
                <w:lang w:val="en-GB"/>
              </w:rPr>
              <w:t>ys</w:t>
            </w:r>
          </w:p>
        </w:tc>
      </w:tr>
      <w:tr w:rsidR="004258B2" w:rsidRPr="00DF7E44" w14:paraId="3B507E99" w14:textId="77777777" w:rsidTr="00A76197">
        <w:tc>
          <w:tcPr>
            <w:tcW w:w="2724" w:type="dxa"/>
            <w:vAlign w:val="center"/>
          </w:tcPr>
          <w:p w14:paraId="4E890537" w14:textId="74D4570A" w:rsidR="004258B2" w:rsidRPr="00DF7E44" w:rsidRDefault="00A76197" w:rsidP="00F319CC">
            <w:pPr>
              <w:spacing w:line="276" w:lineRule="auto"/>
              <w:rPr>
                <w:bCs/>
                <w:lang w:val="en-GB"/>
              </w:rPr>
            </w:pPr>
            <w:r w:rsidRPr="00DF7E44">
              <w:rPr>
                <w:lang w:val="en-GB"/>
              </w:rPr>
              <w:t>Target group</w:t>
            </w:r>
            <w:r w:rsidR="004258B2" w:rsidRPr="00DF7E44">
              <w:rPr>
                <w:lang w:val="en-GB"/>
              </w:rPr>
              <w:t>:</w:t>
            </w:r>
          </w:p>
        </w:tc>
        <w:tc>
          <w:tcPr>
            <w:tcW w:w="4050" w:type="dxa"/>
            <w:vAlign w:val="center"/>
          </w:tcPr>
          <w:p w14:paraId="7999E84B" w14:textId="4E197970" w:rsidR="004258B2" w:rsidRPr="00DF7E44" w:rsidRDefault="004258B2" w:rsidP="00F319CC">
            <w:pPr>
              <w:spacing w:line="276" w:lineRule="auto"/>
              <w:rPr>
                <w:bCs/>
                <w:lang w:val="en-GB"/>
              </w:rPr>
            </w:pPr>
            <w:r w:rsidRPr="00DF7E44">
              <w:rPr>
                <w:lang w:val="en-GB"/>
              </w:rPr>
              <w:t xml:space="preserve">1.860 </w:t>
            </w:r>
            <w:r w:rsidR="00A76197" w:rsidRPr="00DF7E44">
              <w:rPr>
                <w:lang w:val="en-GB"/>
              </w:rPr>
              <w:t>teachers</w:t>
            </w:r>
            <w:r w:rsidRPr="00DF7E44">
              <w:rPr>
                <w:lang w:val="en-GB"/>
              </w:rPr>
              <w:t xml:space="preserve"> - </w:t>
            </w:r>
            <w:r w:rsidR="00A76197" w:rsidRPr="00DF7E44">
              <w:rPr>
                <w:lang w:val="en-GB"/>
              </w:rPr>
              <w:t>900 classroom teachers (45 training courses) and 960 STEM  course teachers in primary and secondary education (48 training courses)</w:t>
            </w:r>
          </w:p>
        </w:tc>
        <w:tc>
          <w:tcPr>
            <w:tcW w:w="2891" w:type="dxa"/>
            <w:vAlign w:val="center"/>
          </w:tcPr>
          <w:p w14:paraId="207172DE" w14:textId="5627BFA8" w:rsidR="00F319CC" w:rsidRPr="00DF7E44" w:rsidRDefault="00F319CC" w:rsidP="00F319CC">
            <w:pPr>
              <w:spacing w:line="276" w:lineRule="auto"/>
              <w:rPr>
                <w:bCs/>
                <w:lang w:val="en-GB"/>
              </w:rPr>
            </w:pPr>
            <w:r w:rsidRPr="00DF7E44">
              <w:rPr>
                <w:lang w:val="en-GB"/>
              </w:rPr>
              <w:t xml:space="preserve">360 </w:t>
            </w:r>
            <w:r w:rsidR="00A76197" w:rsidRPr="00DF7E44">
              <w:rPr>
                <w:lang w:val="en-GB"/>
              </w:rPr>
              <w:t xml:space="preserve">participants from </w:t>
            </w:r>
            <w:r w:rsidRPr="00DF7E44">
              <w:rPr>
                <w:lang w:val="en-GB"/>
              </w:rPr>
              <w:t>150 – 180</w:t>
            </w:r>
            <w:r w:rsidR="00A76197" w:rsidRPr="00DF7E44">
              <w:rPr>
                <w:lang w:val="en-GB"/>
              </w:rPr>
              <w:t xml:space="preserve"> schools</w:t>
            </w:r>
            <w:r w:rsidRPr="00DF7E44">
              <w:rPr>
                <w:lang w:val="en-GB"/>
              </w:rPr>
              <w:t xml:space="preserve">, 1-3 </w:t>
            </w:r>
            <w:r w:rsidR="00A76197" w:rsidRPr="00DF7E44">
              <w:rPr>
                <w:lang w:val="en-GB"/>
              </w:rPr>
              <w:t>representatives per school (principals, pedagogues, assistant principal, etc.)</w:t>
            </w:r>
          </w:p>
        </w:tc>
      </w:tr>
      <w:tr w:rsidR="004258B2" w:rsidRPr="00DF7E44" w14:paraId="0F2EFB0B" w14:textId="77777777" w:rsidTr="00A76197">
        <w:tc>
          <w:tcPr>
            <w:tcW w:w="2724" w:type="dxa"/>
            <w:vAlign w:val="center"/>
          </w:tcPr>
          <w:p w14:paraId="1A158628" w14:textId="407EA2C1" w:rsidR="004258B2" w:rsidRPr="00DF7E44" w:rsidRDefault="00A76197" w:rsidP="00F319CC">
            <w:pPr>
              <w:spacing w:line="276" w:lineRule="auto"/>
              <w:rPr>
                <w:bCs/>
                <w:lang w:val="en-GB"/>
              </w:rPr>
            </w:pPr>
            <w:r w:rsidRPr="00DF7E44">
              <w:rPr>
                <w:lang w:val="en-GB"/>
              </w:rPr>
              <w:t>Training timeline:</w:t>
            </w:r>
            <w:r w:rsidR="004258B2" w:rsidRPr="00DF7E44">
              <w:rPr>
                <w:lang w:val="en-GB"/>
              </w:rPr>
              <w:t xml:space="preserve"> </w:t>
            </w:r>
          </w:p>
        </w:tc>
        <w:tc>
          <w:tcPr>
            <w:tcW w:w="4050" w:type="dxa"/>
            <w:vAlign w:val="center"/>
          </w:tcPr>
          <w:p w14:paraId="46C86673" w14:textId="1D7FE0CA" w:rsidR="004258B2" w:rsidRPr="00DF7E44" w:rsidRDefault="00A76197" w:rsidP="00F319CC">
            <w:pPr>
              <w:spacing w:line="276" w:lineRule="auto"/>
              <w:rPr>
                <w:bCs/>
                <w:lang w:val="en-GB"/>
              </w:rPr>
            </w:pPr>
            <w:r w:rsidRPr="00DF7E44">
              <w:rPr>
                <w:lang w:val="en-GB"/>
              </w:rPr>
              <w:t>June, beginning of July, end of August (2020), January (2021), weekends (2020, 2021)</w:t>
            </w:r>
          </w:p>
        </w:tc>
        <w:tc>
          <w:tcPr>
            <w:tcW w:w="2891" w:type="dxa"/>
            <w:vAlign w:val="center"/>
          </w:tcPr>
          <w:p w14:paraId="110F3348" w14:textId="0BE53CF0" w:rsidR="004258B2" w:rsidRPr="00DF7E44" w:rsidRDefault="00A76197" w:rsidP="00F319CC">
            <w:pPr>
              <w:spacing w:line="276" w:lineRule="auto"/>
              <w:rPr>
                <w:bCs/>
                <w:lang w:val="en-GB"/>
              </w:rPr>
            </w:pPr>
            <w:r w:rsidRPr="00DF7E44">
              <w:rPr>
                <w:bCs/>
                <w:lang w:val="en-GB"/>
              </w:rPr>
              <w:t>May (2020), End of August (2020), January (2021)</w:t>
            </w:r>
          </w:p>
        </w:tc>
      </w:tr>
      <w:tr w:rsidR="00F319CC" w:rsidRPr="00DF7E44" w14:paraId="356895BA" w14:textId="77777777" w:rsidTr="00A76197">
        <w:tc>
          <w:tcPr>
            <w:tcW w:w="2724" w:type="dxa"/>
            <w:vAlign w:val="center"/>
          </w:tcPr>
          <w:p w14:paraId="18619D14" w14:textId="76D74893" w:rsidR="00F319CC" w:rsidRPr="00DF7E44" w:rsidRDefault="00A76197" w:rsidP="00F319CC">
            <w:pPr>
              <w:spacing w:line="276" w:lineRule="auto"/>
              <w:rPr>
                <w:bCs/>
                <w:lang w:val="en-GB"/>
              </w:rPr>
            </w:pPr>
            <w:r w:rsidRPr="00DF7E44">
              <w:rPr>
                <w:lang w:val="en-GB"/>
              </w:rPr>
              <w:t xml:space="preserve">Training venues: </w:t>
            </w:r>
          </w:p>
        </w:tc>
        <w:tc>
          <w:tcPr>
            <w:tcW w:w="6941" w:type="dxa"/>
            <w:gridSpan w:val="2"/>
            <w:vAlign w:val="center"/>
          </w:tcPr>
          <w:p w14:paraId="2114C8D0" w14:textId="5263F3D6" w:rsidR="00F319CC" w:rsidRPr="00DF7E44" w:rsidRDefault="00A76197" w:rsidP="00F319CC">
            <w:pPr>
              <w:spacing w:line="276" w:lineRule="auto"/>
              <w:rPr>
                <w:bCs/>
                <w:lang w:val="en-GB"/>
              </w:rPr>
            </w:pPr>
            <w:r w:rsidRPr="00DF7E44">
              <w:rPr>
                <w:lang w:val="en-GB"/>
              </w:rPr>
              <w:t>different locations (regional access - southern, central and northern part of Montenegro) according to the locations of the schools from which teachers, trainees were selected</w:t>
            </w:r>
          </w:p>
        </w:tc>
      </w:tr>
    </w:tbl>
    <w:p w14:paraId="2780BA05" w14:textId="68EDE1D4" w:rsidR="00A76197" w:rsidRPr="00DF7E44" w:rsidRDefault="00A76197" w:rsidP="00A76197">
      <w:pPr>
        <w:spacing w:before="100" w:after="100" w:line="276" w:lineRule="auto"/>
        <w:ind w:left="426"/>
        <w:jc w:val="both"/>
        <w:rPr>
          <w:bCs/>
          <w:lang w:val="en-GB"/>
        </w:rPr>
      </w:pPr>
      <w:r w:rsidRPr="00DF7E44">
        <w:rPr>
          <w:bCs/>
          <w:lang w:val="en-GB"/>
        </w:rPr>
        <w:t xml:space="preserve"> Goals of the teacher training are: </w:t>
      </w:r>
    </w:p>
    <w:p w14:paraId="4D0C3B26" w14:textId="77777777" w:rsidR="00A76197" w:rsidRPr="00DF7E44" w:rsidRDefault="00A76197" w:rsidP="00A76197">
      <w:pPr>
        <w:pStyle w:val="ListParagraph"/>
        <w:numPr>
          <w:ilvl w:val="0"/>
          <w:numId w:val="17"/>
        </w:numPr>
        <w:spacing w:before="100" w:after="100" w:line="276" w:lineRule="auto"/>
        <w:jc w:val="both"/>
        <w:rPr>
          <w:bCs/>
          <w:lang w:val="en-GB"/>
        </w:rPr>
      </w:pPr>
      <w:r w:rsidRPr="00DF7E44">
        <w:rPr>
          <w:bCs/>
          <w:lang w:val="en-GB"/>
        </w:rPr>
        <w:t>Introduce teachers to the European and Montenegrin Framework for Key Competences</w:t>
      </w:r>
    </w:p>
    <w:p w14:paraId="6945EDE7" w14:textId="77777777" w:rsidR="00A76197" w:rsidRPr="00DF7E44" w:rsidRDefault="00A76197" w:rsidP="00A76197">
      <w:pPr>
        <w:pStyle w:val="ListParagraph"/>
        <w:numPr>
          <w:ilvl w:val="0"/>
          <w:numId w:val="17"/>
        </w:numPr>
        <w:spacing w:before="100" w:after="100" w:line="276" w:lineRule="auto"/>
        <w:jc w:val="both"/>
        <w:rPr>
          <w:bCs/>
          <w:lang w:val="en-GB"/>
        </w:rPr>
      </w:pPr>
      <w:r w:rsidRPr="00DF7E44">
        <w:rPr>
          <w:bCs/>
          <w:lang w:val="en-GB"/>
        </w:rPr>
        <w:t>Motivate teachers to apply learning strategies and teaching methods that are effective for education for key competencies</w:t>
      </w:r>
    </w:p>
    <w:p w14:paraId="3AC4B399" w14:textId="6473BDA9" w:rsidR="00A76197" w:rsidRPr="00DF7E44" w:rsidRDefault="00A76197" w:rsidP="00A76197">
      <w:pPr>
        <w:pStyle w:val="ListParagraph"/>
        <w:numPr>
          <w:ilvl w:val="0"/>
          <w:numId w:val="17"/>
        </w:numPr>
        <w:spacing w:before="100" w:after="100" w:line="276" w:lineRule="auto"/>
        <w:jc w:val="both"/>
        <w:rPr>
          <w:bCs/>
          <w:lang w:val="en-GB"/>
        </w:rPr>
      </w:pPr>
      <w:r w:rsidRPr="00DF7E44">
        <w:rPr>
          <w:bCs/>
          <w:lang w:val="en-GB"/>
        </w:rPr>
        <w:t>Introduce instruments for the preparation, implementation and evaluation of successful teaching for key competences (teacher's manual (methods and forms of implementation of teaching for key competences), preparation for teaching (annual planning, scenario), quality indicators, teacher self-evaluation, peer observation, student self-assessment lessons learned, evaluation of classes delivered, etc.)</w:t>
      </w:r>
    </w:p>
    <w:p w14:paraId="272AD804" w14:textId="4A878452" w:rsidR="00A76197" w:rsidRPr="00DF7E44" w:rsidRDefault="00A76197" w:rsidP="00A76197">
      <w:pPr>
        <w:pStyle w:val="ListParagraph"/>
        <w:numPr>
          <w:ilvl w:val="0"/>
          <w:numId w:val="17"/>
        </w:numPr>
        <w:spacing w:before="100" w:after="100" w:line="276" w:lineRule="auto"/>
        <w:jc w:val="both"/>
        <w:rPr>
          <w:bCs/>
          <w:lang w:val="en-GB"/>
        </w:rPr>
      </w:pPr>
      <w:r w:rsidRPr="00DF7E44">
        <w:rPr>
          <w:bCs/>
          <w:lang w:val="en-GB"/>
        </w:rPr>
        <w:t xml:space="preserve">Give good examples of preparation for teaching that includes key competences (annual planning, scenario for a class (at a single subject, at multiple subject level, at school level (days devoted to a question of particular importance) at the extracurricular activity level) and outline ways to each of the </w:t>
      </w:r>
      <w:r w:rsidR="00BE3AAE" w:rsidRPr="00DF7E44">
        <w:rPr>
          <w:bCs/>
          <w:lang w:val="en-GB"/>
        </w:rPr>
        <w:t>key</w:t>
      </w:r>
      <w:r w:rsidRPr="00DF7E44">
        <w:rPr>
          <w:bCs/>
          <w:lang w:val="en-GB"/>
        </w:rPr>
        <w:t xml:space="preserve"> competencies can be applied in STEM subjects</w:t>
      </w:r>
    </w:p>
    <w:p w14:paraId="7BCD476D" w14:textId="77777777" w:rsidR="00A76197" w:rsidRPr="00DF7E44" w:rsidRDefault="00A76197" w:rsidP="00676769">
      <w:pPr>
        <w:pStyle w:val="ListParagraph"/>
        <w:numPr>
          <w:ilvl w:val="0"/>
          <w:numId w:val="17"/>
        </w:numPr>
        <w:spacing w:before="100" w:after="100" w:line="276" w:lineRule="auto"/>
        <w:jc w:val="both"/>
        <w:rPr>
          <w:bCs/>
          <w:lang w:val="en-GB"/>
        </w:rPr>
      </w:pPr>
      <w:r w:rsidRPr="00DF7E44">
        <w:rPr>
          <w:bCs/>
          <w:lang w:val="en-GB"/>
        </w:rPr>
        <w:t>Develop individual or group preparation to achieve key competencies (preferably at school level, planned in the annual plan)</w:t>
      </w:r>
    </w:p>
    <w:p w14:paraId="282F6CFE" w14:textId="3AD18265" w:rsidR="005C71D4" w:rsidRPr="00DF7E44" w:rsidRDefault="00A76197" w:rsidP="00A76197">
      <w:pPr>
        <w:spacing w:before="100" w:after="100" w:line="276" w:lineRule="auto"/>
        <w:ind w:left="426"/>
        <w:jc w:val="both"/>
        <w:rPr>
          <w:bCs/>
          <w:lang w:val="en-GB"/>
        </w:rPr>
      </w:pPr>
      <w:r w:rsidRPr="00DF7E44">
        <w:rPr>
          <w:bCs/>
          <w:lang w:val="en-GB"/>
        </w:rPr>
        <w:t xml:space="preserve">Elements of the Action Plan for training implementation are: </w:t>
      </w:r>
    </w:p>
    <w:p w14:paraId="497069B4" w14:textId="77777777" w:rsidR="00AB3E23" w:rsidRPr="00DF7E44" w:rsidRDefault="00AB3E23" w:rsidP="00AB3E23">
      <w:pPr>
        <w:pStyle w:val="ListParagraph"/>
        <w:numPr>
          <w:ilvl w:val="0"/>
          <w:numId w:val="18"/>
        </w:numPr>
        <w:spacing w:before="100" w:after="100" w:line="276" w:lineRule="auto"/>
        <w:jc w:val="both"/>
        <w:rPr>
          <w:bCs/>
          <w:lang w:val="en-GB"/>
        </w:rPr>
      </w:pPr>
      <w:r w:rsidRPr="00DF7E44">
        <w:rPr>
          <w:bCs/>
          <w:lang w:val="en-GB"/>
        </w:rPr>
        <w:t>Accreditation of teacher training and training for principals and school management</w:t>
      </w:r>
    </w:p>
    <w:p w14:paraId="7893F514" w14:textId="6FC44F47" w:rsidR="00AB3E23" w:rsidRPr="00DF7E44" w:rsidRDefault="00AB3E23" w:rsidP="00AB3E23">
      <w:pPr>
        <w:pStyle w:val="ListParagraph"/>
        <w:numPr>
          <w:ilvl w:val="0"/>
          <w:numId w:val="18"/>
        </w:numPr>
        <w:spacing w:before="100" w:after="100" w:line="276" w:lineRule="auto"/>
        <w:jc w:val="both"/>
        <w:rPr>
          <w:bCs/>
          <w:lang w:val="en-GB"/>
        </w:rPr>
      </w:pPr>
      <w:r w:rsidRPr="00DF7E44">
        <w:rPr>
          <w:bCs/>
          <w:lang w:val="en-GB"/>
        </w:rPr>
        <w:lastRenderedPageBreak/>
        <w:t>Selection of schools and teachers,</w:t>
      </w:r>
    </w:p>
    <w:p w14:paraId="5F2E0689" w14:textId="545A2712" w:rsidR="00AB3E23" w:rsidRPr="00DF7E44" w:rsidRDefault="00AB3E23" w:rsidP="00AB3E23">
      <w:pPr>
        <w:pStyle w:val="ListParagraph"/>
        <w:numPr>
          <w:ilvl w:val="0"/>
          <w:numId w:val="18"/>
        </w:numPr>
        <w:spacing w:before="100" w:after="100" w:line="276" w:lineRule="auto"/>
        <w:jc w:val="both"/>
        <w:rPr>
          <w:bCs/>
          <w:lang w:val="en-GB"/>
        </w:rPr>
      </w:pPr>
      <w:r w:rsidRPr="00DF7E44">
        <w:rPr>
          <w:bCs/>
          <w:lang w:val="en-GB"/>
        </w:rPr>
        <w:t>Preparation of a training timetable,</w:t>
      </w:r>
    </w:p>
    <w:p w14:paraId="03BDA2CB" w14:textId="70043B50" w:rsidR="00AB3E23" w:rsidRPr="00DF7E44" w:rsidRDefault="00AB3E23" w:rsidP="00AB3E23">
      <w:pPr>
        <w:pStyle w:val="ListParagraph"/>
        <w:numPr>
          <w:ilvl w:val="0"/>
          <w:numId w:val="18"/>
        </w:numPr>
        <w:spacing w:before="100" w:after="100" w:line="276" w:lineRule="auto"/>
        <w:jc w:val="both"/>
        <w:rPr>
          <w:bCs/>
          <w:lang w:val="en-GB"/>
        </w:rPr>
      </w:pPr>
      <w:r w:rsidRPr="00DF7E44">
        <w:rPr>
          <w:bCs/>
          <w:lang w:val="en-GB"/>
        </w:rPr>
        <w:t>Coach preparation,</w:t>
      </w:r>
    </w:p>
    <w:p w14:paraId="1D1B043D" w14:textId="1237F304" w:rsidR="00AB3E23" w:rsidRPr="00DF7E44" w:rsidRDefault="00AB3E23" w:rsidP="00AB3E23">
      <w:pPr>
        <w:pStyle w:val="ListParagraph"/>
        <w:numPr>
          <w:ilvl w:val="0"/>
          <w:numId w:val="18"/>
        </w:numPr>
        <w:spacing w:before="100" w:after="100" w:line="276" w:lineRule="auto"/>
        <w:jc w:val="both"/>
        <w:rPr>
          <w:bCs/>
          <w:lang w:val="en-GB"/>
        </w:rPr>
      </w:pPr>
      <w:r w:rsidRPr="00DF7E44">
        <w:rPr>
          <w:bCs/>
          <w:lang w:val="en-GB"/>
        </w:rPr>
        <w:t>Logistical preparation of premises and other resources necessary for training,</w:t>
      </w:r>
    </w:p>
    <w:p w14:paraId="307E5E5F" w14:textId="799854F6" w:rsidR="00AB3E23" w:rsidRPr="00DF7E44" w:rsidRDefault="00AB3E23" w:rsidP="00AB3E23">
      <w:pPr>
        <w:pStyle w:val="ListParagraph"/>
        <w:numPr>
          <w:ilvl w:val="0"/>
          <w:numId w:val="18"/>
        </w:numPr>
        <w:spacing w:before="100" w:after="100" w:line="276" w:lineRule="auto"/>
        <w:jc w:val="both"/>
        <w:rPr>
          <w:bCs/>
          <w:lang w:val="en-GB"/>
        </w:rPr>
      </w:pPr>
      <w:r w:rsidRPr="00DF7E44">
        <w:rPr>
          <w:bCs/>
          <w:lang w:val="en-GB"/>
        </w:rPr>
        <w:t>Training for school principals and management,</w:t>
      </w:r>
    </w:p>
    <w:p w14:paraId="12842C4E" w14:textId="38F6278E" w:rsidR="00A76197" w:rsidRPr="00DF7E44" w:rsidRDefault="00AB3E23" w:rsidP="00AB3E23">
      <w:pPr>
        <w:pStyle w:val="ListParagraph"/>
        <w:numPr>
          <w:ilvl w:val="0"/>
          <w:numId w:val="18"/>
        </w:numPr>
        <w:spacing w:before="100" w:after="100" w:line="276" w:lineRule="auto"/>
        <w:jc w:val="both"/>
        <w:rPr>
          <w:bCs/>
          <w:lang w:val="en-GB"/>
        </w:rPr>
      </w:pPr>
      <w:r w:rsidRPr="00DF7E44">
        <w:rPr>
          <w:bCs/>
          <w:lang w:val="en-GB"/>
        </w:rPr>
        <w:t>Preparation of a portal for the internal publication of an agreed set of documents for each of the lessons/extracurricular activities related to key competences.</w:t>
      </w:r>
    </w:p>
    <w:p w14:paraId="007BFC9F" w14:textId="057B12FD" w:rsidR="00F60973" w:rsidRPr="00DF7E44" w:rsidRDefault="00AB3E23" w:rsidP="00AB3E23">
      <w:pPr>
        <w:spacing w:before="100" w:after="100" w:line="276" w:lineRule="auto"/>
        <w:ind w:left="426"/>
        <w:jc w:val="both"/>
        <w:rPr>
          <w:bCs/>
          <w:lang w:val="en-GB"/>
        </w:rPr>
      </w:pPr>
      <w:r w:rsidRPr="00DF7E44">
        <w:rPr>
          <w:bCs/>
          <w:lang w:val="en-GB"/>
        </w:rPr>
        <w:t xml:space="preserve">After presenting the concept of teacher training and school management, the structure of </w:t>
      </w:r>
      <w:r w:rsidRPr="00DF7E44">
        <w:rPr>
          <w:b/>
          <w:lang w:val="en-GB"/>
        </w:rPr>
        <w:t xml:space="preserve">the Manual for integration of key competences into </w:t>
      </w:r>
      <w:r w:rsidR="00FA317B" w:rsidRPr="00DF7E44">
        <w:rPr>
          <w:b/>
          <w:lang w:val="en-GB"/>
        </w:rPr>
        <w:t>teaching</w:t>
      </w:r>
      <w:r w:rsidRPr="00DF7E44">
        <w:rPr>
          <w:b/>
          <w:lang w:val="en-GB"/>
        </w:rPr>
        <w:t xml:space="preserve"> and </w:t>
      </w:r>
      <w:r w:rsidR="00FA317B" w:rsidRPr="00DF7E44">
        <w:rPr>
          <w:b/>
          <w:lang w:val="en-GB"/>
        </w:rPr>
        <w:t>learning</w:t>
      </w:r>
      <w:r w:rsidRPr="00DF7E44">
        <w:rPr>
          <w:b/>
          <w:lang w:val="en-GB"/>
        </w:rPr>
        <w:t xml:space="preserve"> at ISCED 1, 2 and 3</w:t>
      </w:r>
      <w:r w:rsidRPr="00DF7E44">
        <w:rPr>
          <w:bCs/>
          <w:lang w:val="en-GB"/>
        </w:rPr>
        <w:t xml:space="preserve"> was presented: </w:t>
      </w:r>
    </w:p>
    <w:p w14:paraId="017F2FAA" w14:textId="378CDA42" w:rsidR="002E06F7" w:rsidRPr="00DF7E44" w:rsidRDefault="002E06F7" w:rsidP="002E06F7">
      <w:pPr>
        <w:pStyle w:val="ListParagraph"/>
        <w:numPr>
          <w:ilvl w:val="0"/>
          <w:numId w:val="19"/>
        </w:numPr>
        <w:spacing w:before="100" w:after="100" w:line="276" w:lineRule="auto"/>
        <w:jc w:val="both"/>
        <w:rPr>
          <w:bCs/>
          <w:lang w:val="en-GB"/>
        </w:rPr>
      </w:pPr>
      <w:r w:rsidRPr="00DF7E44">
        <w:rPr>
          <w:bCs/>
          <w:lang w:val="en-GB"/>
        </w:rPr>
        <w:t>Introduction</w:t>
      </w:r>
    </w:p>
    <w:p w14:paraId="319DDAB0" w14:textId="51285CBC" w:rsidR="002E06F7" w:rsidRPr="00DF7E44" w:rsidRDefault="002E06F7" w:rsidP="002E06F7">
      <w:pPr>
        <w:pStyle w:val="ListParagraph"/>
        <w:numPr>
          <w:ilvl w:val="0"/>
          <w:numId w:val="19"/>
        </w:numPr>
        <w:spacing w:before="100" w:after="100" w:line="276" w:lineRule="auto"/>
        <w:jc w:val="both"/>
        <w:rPr>
          <w:bCs/>
          <w:lang w:val="en-GB"/>
        </w:rPr>
      </w:pPr>
      <w:r w:rsidRPr="00DF7E44">
        <w:rPr>
          <w:bCs/>
          <w:lang w:val="en-GB"/>
        </w:rPr>
        <w:t>EU Key Competence Framework</w:t>
      </w:r>
    </w:p>
    <w:p w14:paraId="147A6FE4" w14:textId="144429C8" w:rsidR="002E06F7" w:rsidRPr="00DF7E44" w:rsidRDefault="002E06F7" w:rsidP="002E06F7">
      <w:pPr>
        <w:pStyle w:val="ListParagraph"/>
        <w:numPr>
          <w:ilvl w:val="0"/>
          <w:numId w:val="19"/>
        </w:numPr>
        <w:spacing w:before="100" w:after="100" w:line="276" w:lineRule="auto"/>
        <w:jc w:val="both"/>
        <w:rPr>
          <w:bCs/>
          <w:lang w:val="en-GB"/>
        </w:rPr>
      </w:pPr>
      <w:r w:rsidRPr="00DF7E44">
        <w:rPr>
          <w:bCs/>
          <w:lang w:val="en-GB"/>
        </w:rPr>
        <w:t>Montenegrin Key Competence Framework Programme</w:t>
      </w:r>
    </w:p>
    <w:p w14:paraId="76338613" w14:textId="6C806D85" w:rsidR="002E06F7" w:rsidRPr="00DF7E44" w:rsidRDefault="002E06F7" w:rsidP="002E06F7">
      <w:pPr>
        <w:pStyle w:val="ListParagraph"/>
        <w:numPr>
          <w:ilvl w:val="0"/>
          <w:numId w:val="19"/>
        </w:numPr>
        <w:spacing w:before="100" w:after="100" w:line="276" w:lineRule="auto"/>
        <w:jc w:val="both"/>
        <w:rPr>
          <w:bCs/>
          <w:lang w:val="en-GB"/>
        </w:rPr>
      </w:pPr>
      <w:r w:rsidRPr="00DF7E44">
        <w:rPr>
          <w:bCs/>
          <w:lang w:val="en-GB"/>
        </w:rPr>
        <w:t>Approaches to learning and teaching to achieve key competencies</w:t>
      </w:r>
    </w:p>
    <w:p w14:paraId="31AB8ADA" w14:textId="661D317F" w:rsidR="002E06F7" w:rsidRPr="00DF7E44" w:rsidRDefault="002E06F7" w:rsidP="002E06F7">
      <w:pPr>
        <w:pStyle w:val="ListParagraph"/>
        <w:numPr>
          <w:ilvl w:val="0"/>
          <w:numId w:val="19"/>
        </w:numPr>
        <w:spacing w:before="100" w:after="100" w:line="276" w:lineRule="auto"/>
        <w:jc w:val="both"/>
        <w:rPr>
          <w:bCs/>
          <w:lang w:val="en-GB"/>
        </w:rPr>
      </w:pPr>
      <w:r w:rsidRPr="00DF7E44">
        <w:rPr>
          <w:bCs/>
          <w:lang w:val="en-GB"/>
        </w:rPr>
        <w:t>Monitoring and formative evaluation of the acquisition of key competences</w:t>
      </w:r>
    </w:p>
    <w:p w14:paraId="160387C5" w14:textId="259469DC" w:rsidR="002E06F7" w:rsidRPr="00DF7E44" w:rsidRDefault="002E06F7" w:rsidP="002E06F7">
      <w:pPr>
        <w:pStyle w:val="ListParagraph"/>
        <w:numPr>
          <w:ilvl w:val="0"/>
          <w:numId w:val="19"/>
        </w:numPr>
        <w:spacing w:before="100" w:after="100" w:line="276" w:lineRule="auto"/>
        <w:jc w:val="both"/>
        <w:rPr>
          <w:bCs/>
          <w:lang w:val="en-GB"/>
        </w:rPr>
      </w:pPr>
      <w:r w:rsidRPr="00DF7E44">
        <w:rPr>
          <w:bCs/>
          <w:lang w:val="en-GB"/>
        </w:rPr>
        <w:t>Conclusion</w:t>
      </w:r>
    </w:p>
    <w:p w14:paraId="161D0067" w14:textId="727DE136" w:rsidR="00F60973" w:rsidRPr="00DF7E44" w:rsidRDefault="002E06F7" w:rsidP="002E06F7">
      <w:pPr>
        <w:spacing w:before="100" w:after="100" w:line="276" w:lineRule="auto"/>
        <w:ind w:left="426"/>
        <w:jc w:val="both"/>
        <w:rPr>
          <w:bCs/>
          <w:lang w:val="en-GB"/>
        </w:rPr>
      </w:pPr>
      <w:r w:rsidRPr="00DF7E44">
        <w:rPr>
          <w:bCs/>
          <w:i/>
          <w:iCs/>
          <w:lang w:val="en-GB"/>
        </w:rPr>
        <w:t>Annexes</w:t>
      </w:r>
      <w:r w:rsidRPr="00DF7E44">
        <w:rPr>
          <w:bCs/>
          <w:lang w:val="en-GB"/>
        </w:rPr>
        <w:t xml:space="preserve">: </w:t>
      </w:r>
    </w:p>
    <w:p w14:paraId="72A22157" w14:textId="77777777" w:rsidR="002E06F7" w:rsidRPr="00DF7E44" w:rsidRDefault="002E06F7" w:rsidP="002E06F7">
      <w:pPr>
        <w:spacing w:before="100" w:after="100" w:line="276" w:lineRule="auto"/>
        <w:ind w:left="720"/>
        <w:jc w:val="both"/>
        <w:rPr>
          <w:bCs/>
          <w:lang w:val="en-GB"/>
        </w:rPr>
      </w:pPr>
      <w:r w:rsidRPr="00DF7E44">
        <w:rPr>
          <w:bCs/>
          <w:lang w:val="en-GB"/>
        </w:rPr>
        <w:t xml:space="preserve">Annex </w:t>
      </w:r>
      <w:r w:rsidR="00F60973" w:rsidRPr="00DF7E44">
        <w:rPr>
          <w:bCs/>
          <w:lang w:val="en-GB"/>
        </w:rPr>
        <w:t xml:space="preserve">1: </w:t>
      </w:r>
      <w:r w:rsidRPr="00DF7E44">
        <w:rPr>
          <w:bCs/>
          <w:lang w:val="en-GB"/>
        </w:rPr>
        <w:t>Learning outcomes for key competencies</w:t>
      </w:r>
    </w:p>
    <w:p w14:paraId="50E5ED2E" w14:textId="773AA798" w:rsidR="002E06F7" w:rsidRPr="00DF7E44" w:rsidRDefault="002E06F7" w:rsidP="002E06F7">
      <w:pPr>
        <w:spacing w:before="100" w:after="100" w:line="276" w:lineRule="auto"/>
        <w:ind w:left="720"/>
        <w:jc w:val="both"/>
        <w:rPr>
          <w:bCs/>
          <w:lang w:val="en-GB"/>
        </w:rPr>
      </w:pPr>
      <w:r w:rsidRPr="00DF7E44">
        <w:rPr>
          <w:bCs/>
          <w:lang w:val="en-GB"/>
        </w:rPr>
        <w:t>Annex 2: Quality indicators for teaching</w:t>
      </w:r>
    </w:p>
    <w:p w14:paraId="1FC8F12D" w14:textId="46B15101" w:rsidR="002E06F7" w:rsidRPr="00DF7E44" w:rsidRDefault="002E06F7" w:rsidP="002E06F7">
      <w:pPr>
        <w:spacing w:before="100" w:after="100" w:line="276" w:lineRule="auto"/>
        <w:ind w:left="720"/>
        <w:jc w:val="both"/>
        <w:rPr>
          <w:bCs/>
          <w:lang w:val="en-GB"/>
        </w:rPr>
      </w:pPr>
      <w:r w:rsidRPr="00DF7E44">
        <w:rPr>
          <w:bCs/>
          <w:lang w:val="en-GB"/>
        </w:rPr>
        <w:t>Annex 3: Proposed sample forms for:</w:t>
      </w:r>
    </w:p>
    <w:p w14:paraId="7AD921A9" w14:textId="77777777" w:rsidR="002E06F7" w:rsidRPr="00DF7E44" w:rsidRDefault="002E06F7" w:rsidP="002E06F7">
      <w:pPr>
        <w:spacing w:before="100" w:after="100" w:line="276" w:lineRule="auto"/>
        <w:ind w:left="1843"/>
        <w:jc w:val="both"/>
        <w:rPr>
          <w:bCs/>
          <w:lang w:val="en-GB"/>
        </w:rPr>
      </w:pPr>
      <w:r w:rsidRPr="00DF7E44">
        <w:rPr>
          <w:bCs/>
          <w:lang w:val="en-GB"/>
        </w:rPr>
        <w:t>• preparation for teaching,</w:t>
      </w:r>
    </w:p>
    <w:p w14:paraId="76ED5A2F" w14:textId="77777777" w:rsidR="002E06F7" w:rsidRPr="00DF7E44" w:rsidRDefault="002E06F7" w:rsidP="002E06F7">
      <w:pPr>
        <w:spacing w:before="100" w:after="100" w:line="276" w:lineRule="auto"/>
        <w:ind w:left="1843"/>
        <w:jc w:val="both"/>
        <w:rPr>
          <w:bCs/>
          <w:lang w:val="en-GB"/>
        </w:rPr>
      </w:pPr>
      <w:r w:rsidRPr="00DF7E44">
        <w:rPr>
          <w:bCs/>
          <w:lang w:val="en-GB"/>
        </w:rPr>
        <w:t>• self-evaluation,</w:t>
      </w:r>
    </w:p>
    <w:p w14:paraId="0AA9BEC7" w14:textId="77777777" w:rsidR="002E06F7" w:rsidRPr="00DF7E44" w:rsidRDefault="002E06F7" w:rsidP="002E06F7">
      <w:pPr>
        <w:spacing w:before="100" w:after="100" w:line="276" w:lineRule="auto"/>
        <w:ind w:left="1843"/>
        <w:jc w:val="both"/>
        <w:rPr>
          <w:bCs/>
          <w:lang w:val="en-GB"/>
        </w:rPr>
      </w:pPr>
      <w:r w:rsidRPr="00DF7E44">
        <w:rPr>
          <w:bCs/>
          <w:lang w:val="en-GB"/>
        </w:rPr>
        <w:t>• peer observation</w:t>
      </w:r>
    </w:p>
    <w:p w14:paraId="2D089BF4" w14:textId="77777777" w:rsidR="002E06F7" w:rsidRPr="00DF7E44" w:rsidRDefault="002E06F7" w:rsidP="002E06F7">
      <w:pPr>
        <w:spacing w:before="100" w:after="100" w:line="276" w:lineRule="auto"/>
        <w:ind w:left="1843"/>
        <w:jc w:val="both"/>
        <w:rPr>
          <w:bCs/>
          <w:lang w:val="en-GB"/>
        </w:rPr>
      </w:pPr>
      <w:r w:rsidRPr="00DF7E44">
        <w:rPr>
          <w:bCs/>
          <w:lang w:val="en-GB"/>
        </w:rPr>
        <w:t>• Student questionnaire</w:t>
      </w:r>
    </w:p>
    <w:p w14:paraId="3E53BA4E" w14:textId="77777777" w:rsidR="002E06F7" w:rsidRPr="00DF7E44" w:rsidRDefault="002E06F7" w:rsidP="002E06F7">
      <w:pPr>
        <w:spacing w:before="100" w:after="100" w:line="276" w:lineRule="auto"/>
        <w:ind w:left="1843"/>
        <w:jc w:val="both"/>
        <w:rPr>
          <w:bCs/>
          <w:lang w:val="en-GB"/>
        </w:rPr>
      </w:pPr>
      <w:r w:rsidRPr="00DF7E44">
        <w:rPr>
          <w:bCs/>
          <w:lang w:val="en-GB"/>
        </w:rPr>
        <w:t>• evaluation</w:t>
      </w:r>
    </w:p>
    <w:p w14:paraId="3F60653C" w14:textId="346625FD" w:rsidR="002E06F7" w:rsidRPr="00DF7E44" w:rsidRDefault="002E06F7" w:rsidP="002E06F7">
      <w:pPr>
        <w:spacing w:before="100" w:after="100" w:line="276" w:lineRule="auto"/>
        <w:ind w:left="720"/>
        <w:jc w:val="both"/>
        <w:rPr>
          <w:bCs/>
          <w:lang w:val="en-GB"/>
        </w:rPr>
      </w:pPr>
      <w:r w:rsidRPr="00DF7E44">
        <w:rPr>
          <w:bCs/>
          <w:lang w:val="en-GB"/>
        </w:rPr>
        <w:t>Annex 4: Examples of hours held (preparation for teaching, evaluation, evidence of success for different levels of education)</w:t>
      </w:r>
    </w:p>
    <w:p w14:paraId="384758A0" w14:textId="77777777" w:rsidR="00490317" w:rsidRPr="00DF7E44" w:rsidRDefault="00490317" w:rsidP="002E06F7">
      <w:pPr>
        <w:spacing w:before="100" w:after="100" w:line="276" w:lineRule="auto"/>
        <w:ind w:left="720"/>
        <w:jc w:val="both"/>
        <w:rPr>
          <w:bCs/>
          <w:lang w:val="en-GB"/>
        </w:rPr>
      </w:pPr>
    </w:p>
    <w:p w14:paraId="4697E992" w14:textId="07FDDA24" w:rsidR="00490317" w:rsidRPr="00DF7E44" w:rsidRDefault="00490317" w:rsidP="00490317">
      <w:pPr>
        <w:spacing w:before="100" w:after="100" w:line="276" w:lineRule="auto"/>
        <w:ind w:left="426"/>
        <w:jc w:val="both"/>
        <w:rPr>
          <w:bCs/>
          <w:lang w:val="en-GB"/>
        </w:rPr>
      </w:pPr>
      <w:r w:rsidRPr="00DF7E44">
        <w:rPr>
          <w:b/>
          <w:lang w:val="en-GB"/>
        </w:rPr>
        <w:t xml:space="preserve">The second day </w:t>
      </w:r>
      <w:r w:rsidRPr="00DF7E44">
        <w:rPr>
          <w:bCs/>
          <w:lang w:val="en-GB"/>
        </w:rPr>
        <w:t xml:space="preserve">of work was devoted to the development of the </w:t>
      </w:r>
      <w:r w:rsidR="00FA317B" w:rsidRPr="00DF7E44">
        <w:rPr>
          <w:b/>
          <w:lang w:val="en-GB"/>
        </w:rPr>
        <w:t>Programme</w:t>
      </w:r>
      <w:r w:rsidRPr="00DF7E44">
        <w:rPr>
          <w:b/>
          <w:lang w:val="en-GB"/>
        </w:rPr>
        <w:t xml:space="preserve"> for Integration of Key Competences in the Montenegrin Education System,</w:t>
      </w:r>
      <w:r w:rsidRPr="00DF7E44">
        <w:rPr>
          <w:bCs/>
          <w:lang w:val="en-GB"/>
        </w:rPr>
        <w:t xml:space="preserve"> a public policy document setting operational goals and activities for the next three years (2021-2023) in order to integrate key competences to a high degree into the Montenegrin education system Upstairs. The structure of the document was defined, the current situation was </w:t>
      </w:r>
      <w:r w:rsidR="00FA317B" w:rsidRPr="00DF7E44">
        <w:rPr>
          <w:bCs/>
          <w:lang w:val="en-GB"/>
        </w:rPr>
        <w:t>analysed</w:t>
      </w:r>
      <w:r w:rsidRPr="00DF7E44">
        <w:rPr>
          <w:bCs/>
          <w:lang w:val="en-GB"/>
        </w:rPr>
        <w:t xml:space="preserve"> (including the SWOT analysis), and for each of the three operational objectives defined, activities were developed, the operators and partners in the implementation of the activities, the timeframe for the implementation (start and end </w:t>
      </w:r>
      <w:r w:rsidRPr="00DF7E44">
        <w:rPr>
          <w:bCs/>
          <w:lang w:val="en-GB"/>
        </w:rPr>
        <w:lastRenderedPageBreak/>
        <w:t>of activities), progress indicators ( including the initial and expected balance), and the financial resources needed for the realization and sources of funding. The operational objectives (defined at the second meeting of the Project Team in Budva) are:</w:t>
      </w:r>
    </w:p>
    <w:p w14:paraId="4CE850BE" w14:textId="77777777" w:rsidR="00490317" w:rsidRPr="00DF7E44" w:rsidRDefault="00490317" w:rsidP="00490317">
      <w:pPr>
        <w:spacing w:before="100" w:after="100" w:line="276" w:lineRule="auto"/>
        <w:ind w:left="851"/>
        <w:jc w:val="both"/>
        <w:rPr>
          <w:bCs/>
          <w:lang w:val="en-GB"/>
        </w:rPr>
      </w:pPr>
      <w:r w:rsidRPr="00DF7E44">
        <w:rPr>
          <w:bCs/>
          <w:lang w:val="en-GB"/>
        </w:rPr>
        <w:t>• Operational objective 1: Integration of key competencies is supported at the system level</w:t>
      </w:r>
    </w:p>
    <w:p w14:paraId="076E668A" w14:textId="77777777" w:rsidR="00490317" w:rsidRPr="00DF7E44" w:rsidRDefault="00490317" w:rsidP="00490317">
      <w:pPr>
        <w:spacing w:before="100" w:after="100" w:line="276" w:lineRule="auto"/>
        <w:ind w:left="851"/>
        <w:jc w:val="both"/>
        <w:rPr>
          <w:bCs/>
          <w:lang w:val="en-GB"/>
        </w:rPr>
      </w:pPr>
      <w:r w:rsidRPr="00DF7E44">
        <w:rPr>
          <w:bCs/>
          <w:lang w:val="en-GB"/>
        </w:rPr>
        <w:t>• Operational objective 2: Teachers at all levels are supported to integrate key competences in teaching and learning</w:t>
      </w:r>
    </w:p>
    <w:p w14:paraId="3160639F" w14:textId="77777777" w:rsidR="00490317" w:rsidRPr="00DF7E44" w:rsidRDefault="00490317" w:rsidP="00490317">
      <w:pPr>
        <w:spacing w:before="100" w:after="100" w:line="276" w:lineRule="auto"/>
        <w:ind w:left="851"/>
        <w:jc w:val="both"/>
        <w:rPr>
          <w:bCs/>
          <w:lang w:val="en-GB"/>
        </w:rPr>
      </w:pPr>
      <w:r w:rsidRPr="00DF7E44">
        <w:rPr>
          <w:bCs/>
          <w:lang w:val="en-GB"/>
        </w:rPr>
        <w:t>• Operational objective 3: Awareness of the importance of integrating key competences raised in the general and professional public</w:t>
      </w:r>
    </w:p>
    <w:p w14:paraId="59DA9A09" w14:textId="77777777" w:rsidR="00490317" w:rsidRPr="00DF7E44" w:rsidRDefault="00490317" w:rsidP="00490317">
      <w:pPr>
        <w:spacing w:before="100" w:after="100" w:line="276" w:lineRule="auto"/>
        <w:ind w:left="426"/>
        <w:jc w:val="both"/>
        <w:rPr>
          <w:bCs/>
          <w:lang w:val="en-GB"/>
        </w:rPr>
      </w:pPr>
      <w:r w:rsidRPr="00DF7E44">
        <w:rPr>
          <w:bCs/>
          <w:lang w:val="en-GB"/>
        </w:rPr>
        <w:t>The structure of documents is fully harmonized with the Decree on the manner and procedure for drafting, harmonizing and monitoring the implementation of strategic documents (Official Gazette of Montenegro 54/2018) and the Methodology for developing policies, drafting and monitoring the implementation of strategic documents (document of the Sector for Coordination, coherence and monitoring of the implementation of strategic documents defining public policies - General Secretariat of the Government of Montenegro). It contains:</w:t>
      </w:r>
    </w:p>
    <w:p w14:paraId="32542BDA" w14:textId="1CE45B63" w:rsidR="00490317" w:rsidRPr="00DF7E44" w:rsidRDefault="00490317" w:rsidP="00490317">
      <w:pPr>
        <w:spacing w:before="100" w:after="100" w:line="276" w:lineRule="auto"/>
        <w:ind w:left="851"/>
        <w:jc w:val="both"/>
        <w:rPr>
          <w:bCs/>
          <w:lang w:val="en-GB"/>
        </w:rPr>
      </w:pPr>
      <w:r w:rsidRPr="00DF7E44">
        <w:rPr>
          <w:bCs/>
          <w:lang w:val="en-GB"/>
        </w:rPr>
        <w:t>• Introduction and link to the Montenegrin Framework Program</w:t>
      </w:r>
      <w:r w:rsidR="00241850" w:rsidRPr="00DF7E44">
        <w:rPr>
          <w:bCs/>
          <w:lang w:val="en-GB"/>
        </w:rPr>
        <w:t>me</w:t>
      </w:r>
    </w:p>
    <w:p w14:paraId="62232934" w14:textId="77777777" w:rsidR="00490317" w:rsidRPr="00DF7E44" w:rsidRDefault="00490317" w:rsidP="00490317">
      <w:pPr>
        <w:spacing w:before="100" w:after="100" w:line="276" w:lineRule="auto"/>
        <w:ind w:left="851"/>
        <w:jc w:val="both"/>
        <w:rPr>
          <w:bCs/>
          <w:lang w:val="en-GB"/>
        </w:rPr>
      </w:pPr>
      <w:r w:rsidRPr="00DF7E44">
        <w:rPr>
          <w:bCs/>
          <w:lang w:val="en-GB"/>
        </w:rPr>
        <w:t>• A description of the status that the document requires</w:t>
      </w:r>
    </w:p>
    <w:p w14:paraId="79F09604" w14:textId="36A130B5" w:rsidR="00490317" w:rsidRPr="00DF7E44" w:rsidRDefault="00490317" w:rsidP="00490317">
      <w:pPr>
        <w:spacing w:before="100" w:after="100" w:line="276" w:lineRule="auto"/>
        <w:ind w:left="851"/>
        <w:jc w:val="both"/>
        <w:rPr>
          <w:bCs/>
          <w:lang w:val="en-GB"/>
        </w:rPr>
      </w:pPr>
      <w:r w:rsidRPr="00DF7E44">
        <w:rPr>
          <w:bCs/>
          <w:lang w:val="en-GB"/>
        </w:rPr>
        <w:t>• Link to the Montenegrin Framework Program</w:t>
      </w:r>
      <w:r w:rsidR="00241850" w:rsidRPr="00DF7E44">
        <w:rPr>
          <w:bCs/>
          <w:lang w:val="en-GB"/>
        </w:rPr>
        <w:t>me</w:t>
      </w:r>
    </w:p>
    <w:p w14:paraId="1DB80766" w14:textId="77777777" w:rsidR="00490317" w:rsidRPr="00DF7E44" w:rsidRDefault="00490317" w:rsidP="00490317">
      <w:pPr>
        <w:spacing w:before="100" w:after="100" w:line="276" w:lineRule="auto"/>
        <w:ind w:left="851"/>
        <w:jc w:val="both"/>
        <w:rPr>
          <w:bCs/>
          <w:lang w:val="en-GB"/>
        </w:rPr>
      </w:pPr>
      <w:r w:rsidRPr="00DF7E44">
        <w:rPr>
          <w:bCs/>
          <w:lang w:val="en-GB"/>
        </w:rPr>
        <w:t>• Why the document is required</w:t>
      </w:r>
    </w:p>
    <w:p w14:paraId="380095EB" w14:textId="77777777" w:rsidR="00490317" w:rsidRPr="00DF7E44" w:rsidRDefault="00490317" w:rsidP="00490317">
      <w:pPr>
        <w:spacing w:before="100" w:after="100" w:line="276" w:lineRule="auto"/>
        <w:ind w:left="851"/>
        <w:jc w:val="both"/>
        <w:rPr>
          <w:bCs/>
          <w:lang w:val="en-GB"/>
        </w:rPr>
      </w:pPr>
      <w:r w:rsidRPr="00DF7E44">
        <w:rPr>
          <w:bCs/>
          <w:lang w:val="en-GB"/>
        </w:rPr>
        <w:t>• Consistency with the existing strategic framework</w:t>
      </w:r>
    </w:p>
    <w:p w14:paraId="09842540" w14:textId="77777777" w:rsidR="00490317" w:rsidRPr="00DF7E44" w:rsidRDefault="00490317" w:rsidP="00490317">
      <w:pPr>
        <w:spacing w:before="100" w:after="100" w:line="276" w:lineRule="auto"/>
        <w:ind w:left="851"/>
        <w:jc w:val="both"/>
        <w:rPr>
          <w:bCs/>
          <w:lang w:val="en-GB"/>
        </w:rPr>
      </w:pPr>
      <w:r w:rsidRPr="00DF7E44">
        <w:rPr>
          <w:bCs/>
          <w:lang w:val="en-GB"/>
        </w:rPr>
        <w:t>• Consistency with the European integration process and key EU policies</w:t>
      </w:r>
    </w:p>
    <w:p w14:paraId="2D95C9AA" w14:textId="77777777" w:rsidR="00490317" w:rsidRPr="00DF7E44" w:rsidRDefault="00490317" w:rsidP="00490317">
      <w:pPr>
        <w:spacing w:before="100" w:after="100" w:line="276" w:lineRule="auto"/>
        <w:ind w:left="851"/>
        <w:jc w:val="both"/>
        <w:rPr>
          <w:bCs/>
          <w:lang w:val="en-GB"/>
        </w:rPr>
      </w:pPr>
      <w:r w:rsidRPr="00DF7E44">
        <w:rPr>
          <w:bCs/>
          <w:lang w:val="en-GB"/>
        </w:rPr>
        <w:t>• Operational objectives and associated performance indicators</w:t>
      </w:r>
    </w:p>
    <w:p w14:paraId="6666482F" w14:textId="77777777" w:rsidR="00490317" w:rsidRPr="00DF7E44" w:rsidRDefault="00490317" w:rsidP="00490317">
      <w:pPr>
        <w:spacing w:before="100" w:after="100" w:line="276" w:lineRule="auto"/>
        <w:ind w:left="851"/>
        <w:jc w:val="both"/>
        <w:rPr>
          <w:bCs/>
          <w:lang w:val="en-GB"/>
        </w:rPr>
      </w:pPr>
      <w:r w:rsidRPr="00DF7E44">
        <w:rPr>
          <w:bCs/>
          <w:lang w:val="en-GB"/>
        </w:rPr>
        <w:t>• Activities to implement operational objectives</w:t>
      </w:r>
    </w:p>
    <w:p w14:paraId="7CEC3393" w14:textId="18C0EA62" w:rsidR="00490317" w:rsidRPr="00DF7E44" w:rsidRDefault="00490317" w:rsidP="00490317">
      <w:pPr>
        <w:spacing w:before="100" w:after="100" w:line="276" w:lineRule="auto"/>
        <w:ind w:left="851"/>
        <w:jc w:val="both"/>
        <w:rPr>
          <w:bCs/>
          <w:lang w:val="en-GB"/>
        </w:rPr>
      </w:pPr>
      <w:r w:rsidRPr="00DF7E44">
        <w:rPr>
          <w:bCs/>
          <w:lang w:val="en-GB"/>
        </w:rPr>
        <w:t>• Description of the activities of the competent authorities and bodies for monitoring the implementation of the Program</w:t>
      </w:r>
      <w:r w:rsidR="00241850" w:rsidRPr="00DF7E44">
        <w:rPr>
          <w:bCs/>
          <w:lang w:val="en-GB"/>
        </w:rPr>
        <w:t>me</w:t>
      </w:r>
    </w:p>
    <w:p w14:paraId="6288D1CB" w14:textId="0C837BF3" w:rsidR="004834B0" w:rsidRPr="00DF7E44" w:rsidRDefault="00490317" w:rsidP="00490317">
      <w:pPr>
        <w:spacing w:before="100" w:after="100" w:line="276" w:lineRule="auto"/>
        <w:ind w:left="851"/>
        <w:jc w:val="both"/>
        <w:rPr>
          <w:bCs/>
          <w:lang w:val="en-GB"/>
        </w:rPr>
      </w:pPr>
      <w:r w:rsidRPr="00DF7E44">
        <w:rPr>
          <w:bCs/>
          <w:lang w:val="en-GB"/>
        </w:rPr>
        <w:t>• Reporting and evaluation</w:t>
      </w:r>
    </w:p>
    <w:p w14:paraId="27C2C091" w14:textId="7562362A" w:rsidR="00B92093" w:rsidRPr="00DF7E44" w:rsidRDefault="00B92093" w:rsidP="00B92093">
      <w:pPr>
        <w:tabs>
          <w:tab w:val="left" w:pos="8964"/>
        </w:tabs>
        <w:spacing w:before="100" w:after="100" w:line="276" w:lineRule="auto"/>
        <w:jc w:val="both"/>
        <w:rPr>
          <w:bCs/>
          <w:lang w:val="en-GB"/>
        </w:rPr>
      </w:pPr>
      <w:r w:rsidRPr="00DF7E44">
        <w:rPr>
          <w:bCs/>
          <w:lang w:val="en-GB"/>
        </w:rPr>
        <w:tab/>
      </w:r>
    </w:p>
    <w:p w14:paraId="5F190827" w14:textId="74E34E23" w:rsidR="00676769" w:rsidRPr="00DF7E44" w:rsidRDefault="00490317" w:rsidP="00B92093">
      <w:pPr>
        <w:spacing w:before="100" w:after="100" w:line="276" w:lineRule="auto"/>
        <w:ind w:left="426"/>
        <w:jc w:val="both"/>
        <w:rPr>
          <w:bCs/>
          <w:lang w:val="en-GB"/>
        </w:rPr>
      </w:pPr>
      <w:r w:rsidRPr="00DF7E44">
        <w:rPr>
          <w:bCs/>
          <w:lang w:val="en-GB"/>
        </w:rPr>
        <w:t xml:space="preserve">During this two-day work of the Project Team, </w:t>
      </w:r>
      <w:r w:rsidR="00FA317B" w:rsidRPr="00DF7E44">
        <w:rPr>
          <w:bCs/>
          <w:lang w:val="en-GB"/>
        </w:rPr>
        <w:t>following</w:t>
      </w:r>
      <w:r w:rsidRPr="00DF7E44">
        <w:rPr>
          <w:bCs/>
          <w:lang w:val="en-GB"/>
        </w:rPr>
        <w:t xml:space="preserve"> </w:t>
      </w:r>
      <w:r w:rsidRPr="00DF7E44">
        <w:rPr>
          <w:b/>
          <w:lang w:val="en-GB"/>
        </w:rPr>
        <w:t>conclusions</w:t>
      </w:r>
      <w:r w:rsidRPr="00DF7E44">
        <w:rPr>
          <w:bCs/>
          <w:lang w:val="en-GB"/>
        </w:rPr>
        <w:t xml:space="preserve"> were made: </w:t>
      </w:r>
    </w:p>
    <w:p w14:paraId="153C0107" w14:textId="36371C3C" w:rsidR="00B92093" w:rsidRPr="00DF7E44" w:rsidRDefault="00B92093" w:rsidP="00B92093">
      <w:pPr>
        <w:pStyle w:val="ListParagraph"/>
        <w:numPr>
          <w:ilvl w:val="0"/>
          <w:numId w:val="20"/>
        </w:numPr>
        <w:spacing w:before="100" w:after="100" w:line="276" w:lineRule="auto"/>
        <w:jc w:val="both"/>
        <w:rPr>
          <w:bCs/>
          <w:lang w:val="en-GB"/>
        </w:rPr>
      </w:pPr>
      <w:r w:rsidRPr="00DF7E44">
        <w:rPr>
          <w:bCs/>
          <w:lang w:val="en-GB"/>
        </w:rPr>
        <w:t xml:space="preserve">Conclusions regarding the </w:t>
      </w:r>
      <w:r w:rsidRPr="00DF7E44">
        <w:rPr>
          <w:b/>
          <w:lang w:val="en-GB"/>
        </w:rPr>
        <w:t>Montenegrin Key Competence Framework Programme</w:t>
      </w:r>
      <w:r w:rsidRPr="00DF7E44">
        <w:rPr>
          <w:bCs/>
          <w:lang w:val="en-GB"/>
        </w:rPr>
        <w:t>:</w:t>
      </w:r>
    </w:p>
    <w:p w14:paraId="3A002F87" w14:textId="6D4ED1BD" w:rsidR="00B92093" w:rsidRPr="00DF7E44" w:rsidRDefault="00B92093" w:rsidP="00B92093">
      <w:pPr>
        <w:pStyle w:val="ListParagraph"/>
        <w:spacing w:before="100" w:after="100" w:line="276" w:lineRule="auto"/>
        <w:ind w:left="1276"/>
        <w:jc w:val="both"/>
        <w:rPr>
          <w:bCs/>
          <w:lang w:val="en-GB"/>
        </w:rPr>
      </w:pPr>
      <w:r w:rsidRPr="00DF7E44">
        <w:rPr>
          <w:bCs/>
          <w:lang w:val="en-GB"/>
        </w:rPr>
        <w:t>• The learning outcomes for all eight key competences are a good basis, but they need to be harmonized (by "size"), further broadened, deviated from the outcomes and summarized by the logic of the E</w:t>
      </w:r>
      <w:r w:rsidR="00DC6657" w:rsidRPr="00DF7E44">
        <w:rPr>
          <w:bCs/>
          <w:lang w:val="en-GB"/>
        </w:rPr>
        <w:t>U</w:t>
      </w:r>
      <w:r w:rsidRPr="00DF7E44">
        <w:rPr>
          <w:bCs/>
          <w:lang w:val="en-GB"/>
        </w:rPr>
        <w:t xml:space="preserve"> reference program</w:t>
      </w:r>
      <w:r w:rsidR="00DC6657" w:rsidRPr="00DF7E44">
        <w:rPr>
          <w:bCs/>
          <w:lang w:val="en-GB"/>
        </w:rPr>
        <w:t>me</w:t>
      </w:r>
      <w:r w:rsidRPr="00DF7E44">
        <w:rPr>
          <w:bCs/>
          <w:lang w:val="en-GB"/>
        </w:rPr>
        <w:t>.</w:t>
      </w:r>
    </w:p>
    <w:p w14:paraId="342C1A8C" w14:textId="77777777" w:rsidR="00B92093" w:rsidRPr="00DF7E44" w:rsidRDefault="00B92093" w:rsidP="00B92093">
      <w:pPr>
        <w:pStyle w:val="ListParagraph"/>
        <w:spacing w:before="100" w:after="100" w:line="276" w:lineRule="auto"/>
        <w:ind w:left="1276"/>
        <w:jc w:val="both"/>
        <w:rPr>
          <w:bCs/>
          <w:lang w:val="en-GB"/>
        </w:rPr>
      </w:pPr>
      <w:r w:rsidRPr="00DF7E44">
        <w:rPr>
          <w:bCs/>
          <w:lang w:val="en-GB"/>
        </w:rPr>
        <w:t>• To carry out the activities referred to in the previous point, a sub-group is designated as follows:</w:t>
      </w:r>
    </w:p>
    <w:p w14:paraId="1B0331CC" w14:textId="585328D6" w:rsidR="00B92093" w:rsidRPr="00DF7E44" w:rsidRDefault="00B92093" w:rsidP="00B92093">
      <w:pPr>
        <w:spacing w:before="100" w:after="100" w:line="276" w:lineRule="auto"/>
        <w:ind w:left="2127"/>
        <w:jc w:val="both"/>
        <w:rPr>
          <w:bCs/>
          <w:lang w:val="en-GB"/>
        </w:rPr>
      </w:pPr>
      <w:r w:rsidRPr="00DF7E44">
        <w:rPr>
          <w:bCs/>
          <w:lang w:val="en-GB"/>
        </w:rPr>
        <w:t>- Branka Kankaraš, Ministry of Education</w:t>
      </w:r>
    </w:p>
    <w:p w14:paraId="649A16C7" w14:textId="309A5492" w:rsidR="00B92093" w:rsidRPr="00DF7E44" w:rsidRDefault="00B92093" w:rsidP="00B92093">
      <w:pPr>
        <w:pStyle w:val="ListParagraph"/>
        <w:spacing w:before="100" w:after="100" w:line="276" w:lineRule="auto"/>
        <w:ind w:left="2127"/>
        <w:jc w:val="both"/>
        <w:rPr>
          <w:bCs/>
          <w:lang w:val="en-GB"/>
        </w:rPr>
      </w:pPr>
      <w:r w:rsidRPr="00DF7E44">
        <w:rPr>
          <w:bCs/>
          <w:lang w:val="en-GB"/>
        </w:rPr>
        <w:t>- Zora Bogićević, Ministry of Education</w:t>
      </w:r>
    </w:p>
    <w:p w14:paraId="0668CEED" w14:textId="6D61C37F" w:rsidR="00B92093" w:rsidRPr="00DF7E44" w:rsidRDefault="00B92093" w:rsidP="00B92093">
      <w:pPr>
        <w:pStyle w:val="ListParagraph"/>
        <w:spacing w:before="100" w:after="100" w:line="276" w:lineRule="auto"/>
        <w:ind w:left="2127"/>
        <w:jc w:val="both"/>
        <w:rPr>
          <w:bCs/>
          <w:lang w:val="en-GB"/>
        </w:rPr>
      </w:pPr>
      <w:r w:rsidRPr="00DF7E44">
        <w:rPr>
          <w:bCs/>
          <w:lang w:val="en-GB"/>
        </w:rPr>
        <w:t>- Nevena Čabrilo, Bureau for Education Services</w:t>
      </w:r>
    </w:p>
    <w:p w14:paraId="7DD70C85" w14:textId="321C00AE" w:rsidR="00B92093" w:rsidRPr="00DF7E44" w:rsidRDefault="00B92093" w:rsidP="00B92093">
      <w:pPr>
        <w:pStyle w:val="ListParagraph"/>
        <w:spacing w:before="100" w:after="100" w:line="276" w:lineRule="auto"/>
        <w:ind w:left="2127"/>
        <w:jc w:val="both"/>
        <w:rPr>
          <w:bCs/>
          <w:lang w:val="en-GB"/>
        </w:rPr>
      </w:pPr>
      <w:r w:rsidRPr="00DF7E44">
        <w:rPr>
          <w:bCs/>
          <w:lang w:val="en-GB"/>
        </w:rPr>
        <w:lastRenderedPageBreak/>
        <w:t>- Radoje Novović, Bureau for Education Services</w:t>
      </w:r>
    </w:p>
    <w:p w14:paraId="3E0853E3" w14:textId="6D2FE2D8" w:rsidR="00B92093" w:rsidRPr="00DF7E44" w:rsidRDefault="00B92093" w:rsidP="00B92093">
      <w:pPr>
        <w:pStyle w:val="ListParagraph"/>
        <w:spacing w:before="100" w:after="100" w:line="276" w:lineRule="auto"/>
        <w:ind w:left="2127"/>
        <w:jc w:val="both"/>
        <w:rPr>
          <w:bCs/>
          <w:lang w:val="en-GB"/>
        </w:rPr>
      </w:pPr>
      <w:r w:rsidRPr="00DF7E44">
        <w:rPr>
          <w:bCs/>
          <w:lang w:val="en-GB"/>
        </w:rPr>
        <w:t xml:space="preserve">- Zorica Minić, Examination </w:t>
      </w:r>
      <w:r w:rsidR="00FA317B" w:rsidRPr="00DF7E44">
        <w:rPr>
          <w:bCs/>
          <w:lang w:val="en-GB"/>
        </w:rPr>
        <w:t>Centre</w:t>
      </w:r>
    </w:p>
    <w:p w14:paraId="6086F1D2" w14:textId="6487842A" w:rsidR="00B92093" w:rsidRPr="00DF7E44" w:rsidRDefault="00B92093" w:rsidP="00B92093">
      <w:pPr>
        <w:pStyle w:val="ListParagraph"/>
        <w:spacing w:before="100" w:after="100" w:line="276" w:lineRule="auto"/>
        <w:ind w:left="2127"/>
        <w:jc w:val="both"/>
        <w:rPr>
          <w:bCs/>
          <w:lang w:val="en-GB"/>
        </w:rPr>
      </w:pPr>
      <w:r w:rsidRPr="00DF7E44">
        <w:rPr>
          <w:bCs/>
          <w:lang w:val="en-GB"/>
        </w:rPr>
        <w:t xml:space="preserve">- Sandra Brkanović, </w:t>
      </w:r>
      <w:r w:rsidR="00FA317B" w:rsidRPr="00DF7E44">
        <w:rPr>
          <w:bCs/>
          <w:lang w:val="en-GB"/>
        </w:rPr>
        <w:t>Centre</w:t>
      </w:r>
      <w:r w:rsidRPr="00DF7E44">
        <w:rPr>
          <w:bCs/>
          <w:lang w:val="en-GB"/>
        </w:rPr>
        <w:t xml:space="preserve"> for Vocational Education</w:t>
      </w:r>
    </w:p>
    <w:p w14:paraId="33F7F4A2" w14:textId="708018EA" w:rsidR="00B92093" w:rsidRPr="00DF7E44" w:rsidRDefault="00B92093" w:rsidP="00B92093">
      <w:pPr>
        <w:pStyle w:val="ListParagraph"/>
        <w:spacing w:before="100" w:after="100" w:line="276" w:lineRule="auto"/>
        <w:ind w:left="2127"/>
        <w:jc w:val="both"/>
        <w:rPr>
          <w:bCs/>
          <w:lang w:val="en-GB"/>
        </w:rPr>
      </w:pPr>
      <w:r w:rsidRPr="00DF7E44">
        <w:rPr>
          <w:bCs/>
          <w:lang w:val="en-GB"/>
        </w:rPr>
        <w:t xml:space="preserve">- Srdjan </w:t>
      </w:r>
      <w:r w:rsidR="00FA317B" w:rsidRPr="00DF7E44">
        <w:rPr>
          <w:bCs/>
          <w:lang w:val="en-GB"/>
        </w:rPr>
        <w:t>Obradovic</w:t>
      </w:r>
      <w:r w:rsidRPr="00DF7E44">
        <w:rPr>
          <w:bCs/>
          <w:lang w:val="en-GB"/>
        </w:rPr>
        <w:t xml:space="preserve">, </w:t>
      </w:r>
      <w:r w:rsidR="00FA317B" w:rsidRPr="00DF7E44">
        <w:rPr>
          <w:bCs/>
          <w:lang w:val="en-GB"/>
        </w:rPr>
        <w:t>Centre</w:t>
      </w:r>
      <w:r w:rsidRPr="00DF7E44">
        <w:rPr>
          <w:bCs/>
          <w:lang w:val="en-GB"/>
        </w:rPr>
        <w:t xml:space="preserve"> for Vocational Education</w:t>
      </w:r>
    </w:p>
    <w:p w14:paraId="4A70C18B" w14:textId="2D14BFC0" w:rsidR="00B92093" w:rsidRPr="00DF7E44" w:rsidRDefault="00B92093" w:rsidP="00B92093">
      <w:pPr>
        <w:pStyle w:val="ListParagraph"/>
        <w:spacing w:before="100" w:after="100" w:line="276" w:lineRule="auto"/>
        <w:ind w:left="2127"/>
        <w:jc w:val="both"/>
        <w:rPr>
          <w:bCs/>
          <w:lang w:val="en-GB"/>
        </w:rPr>
      </w:pPr>
      <w:r w:rsidRPr="00DF7E44">
        <w:rPr>
          <w:bCs/>
          <w:lang w:val="en-GB"/>
        </w:rPr>
        <w:t>- Dijana Vučković, Faculty of Philosophy, University of Montenegro</w:t>
      </w:r>
    </w:p>
    <w:p w14:paraId="62BDD167" w14:textId="77777777" w:rsidR="00B92093" w:rsidRPr="00DF7E44" w:rsidRDefault="00B92093" w:rsidP="00B92093">
      <w:pPr>
        <w:pStyle w:val="ListParagraph"/>
        <w:spacing w:before="100" w:after="100" w:line="276" w:lineRule="auto"/>
        <w:ind w:left="2127"/>
        <w:jc w:val="both"/>
        <w:rPr>
          <w:bCs/>
          <w:lang w:val="en-GB"/>
        </w:rPr>
      </w:pPr>
      <w:r w:rsidRPr="00DF7E44">
        <w:rPr>
          <w:bCs/>
          <w:lang w:val="en-GB"/>
        </w:rPr>
        <w:t>- Božidar Popović, Faculty of Science, University of Montenegro</w:t>
      </w:r>
    </w:p>
    <w:p w14:paraId="27174971" w14:textId="4F4293FE" w:rsidR="00B92093" w:rsidRPr="00DF7E44" w:rsidRDefault="00B92093" w:rsidP="00B92093">
      <w:pPr>
        <w:pStyle w:val="ListParagraph"/>
        <w:spacing w:before="100" w:after="100" w:line="276" w:lineRule="auto"/>
        <w:ind w:left="1276"/>
        <w:jc w:val="both"/>
        <w:rPr>
          <w:bCs/>
          <w:lang w:val="en-GB"/>
        </w:rPr>
      </w:pPr>
      <w:r w:rsidRPr="00DF7E44">
        <w:rPr>
          <w:bCs/>
          <w:lang w:val="en-GB"/>
        </w:rPr>
        <w:t>• The subgroup will meet on 16 and 17 March 2020 and perform the assigned assignment at the two-day workshop, and the Project Team will discuss the upgraded version at the next meeting to be held on 23 March 2020 in Podgorica.</w:t>
      </w:r>
    </w:p>
    <w:p w14:paraId="4369328B" w14:textId="0BDF1AE6" w:rsidR="00B92093" w:rsidRPr="00DF7E44" w:rsidRDefault="00B92093" w:rsidP="00B92093">
      <w:pPr>
        <w:pStyle w:val="ListParagraph"/>
        <w:spacing w:before="100" w:after="100" w:line="276" w:lineRule="auto"/>
        <w:ind w:left="1276"/>
        <w:jc w:val="both"/>
        <w:rPr>
          <w:bCs/>
          <w:lang w:val="en-GB"/>
        </w:rPr>
      </w:pPr>
      <w:r w:rsidRPr="00DF7E44">
        <w:rPr>
          <w:bCs/>
          <w:lang w:val="en-GB"/>
        </w:rPr>
        <w:t>• The text of the Montenegrin Framework Programme shall be submitted to all members of the Project Team for comments (comment on all chapters excluding learning outcomes) by Friday, 20 March 2020.</w:t>
      </w:r>
    </w:p>
    <w:p w14:paraId="4584D6DF" w14:textId="1186757D" w:rsidR="00B92093" w:rsidRPr="00DF7E44" w:rsidRDefault="00B92093" w:rsidP="00B92093">
      <w:pPr>
        <w:pStyle w:val="ListParagraph"/>
        <w:spacing w:before="100" w:after="100" w:line="276" w:lineRule="auto"/>
        <w:ind w:left="1276"/>
        <w:jc w:val="both"/>
        <w:rPr>
          <w:bCs/>
          <w:lang w:val="en-GB"/>
        </w:rPr>
      </w:pPr>
      <w:r w:rsidRPr="00DF7E44">
        <w:rPr>
          <w:bCs/>
          <w:lang w:val="en-GB"/>
        </w:rPr>
        <w:t xml:space="preserve">• </w:t>
      </w:r>
      <w:r w:rsidRPr="00DF7E44">
        <w:rPr>
          <w:b/>
          <w:lang w:val="en-GB"/>
        </w:rPr>
        <w:t>Before submitting the final version of the Montenegrin Key Competence Framework Programme to the National Council for Education, its piloting will be carried out through the training process for primary and secondary school teachers. After collecting their views on the implementation of the Framework Program</w:t>
      </w:r>
      <w:r w:rsidR="00A76C0E" w:rsidRPr="00DF7E44">
        <w:rPr>
          <w:b/>
          <w:lang w:val="en-GB"/>
        </w:rPr>
        <w:t>me</w:t>
      </w:r>
      <w:r w:rsidRPr="00DF7E44">
        <w:rPr>
          <w:b/>
          <w:lang w:val="en-GB"/>
        </w:rPr>
        <w:t>, the Project Team will finalize the framework and submit it to the National Council for adoption, in the third or fourth quarters of the Project. On this basis, it is concluded that the Project Steering Committee is proposed to extend this activity until June 2021</w:t>
      </w:r>
      <w:r w:rsidRPr="00DF7E44">
        <w:rPr>
          <w:bCs/>
          <w:lang w:val="en-GB"/>
        </w:rPr>
        <w:t>.</w:t>
      </w:r>
    </w:p>
    <w:p w14:paraId="6E560550" w14:textId="444789EA" w:rsidR="00A76C0E" w:rsidRPr="00DF7E44" w:rsidRDefault="00A76C0E" w:rsidP="00A76C0E">
      <w:pPr>
        <w:pStyle w:val="ListParagraph"/>
        <w:numPr>
          <w:ilvl w:val="0"/>
          <w:numId w:val="20"/>
        </w:numPr>
        <w:spacing w:before="100" w:after="100" w:line="276" w:lineRule="auto"/>
        <w:jc w:val="both"/>
        <w:rPr>
          <w:bCs/>
          <w:lang w:val="en-GB"/>
        </w:rPr>
      </w:pPr>
      <w:r w:rsidRPr="00DF7E44">
        <w:rPr>
          <w:bCs/>
          <w:lang w:val="en-GB"/>
        </w:rPr>
        <w:t xml:space="preserve">Following conclusions and recommendations are formulated related to </w:t>
      </w:r>
      <w:r w:rsidRPr="00DF7E44">
        <w:rPr>
          <w:b/>
          <w:lang w:val="en-GB"/>
        </w:rPr>
        <w:t xml:space="preserve">Analysis of STEM subject programmes and CPD analysis: </w:t>
      </w:r>
    </w:p>
    <w:p w14:paraId="57B62F64" w14:textId="77777777" w:rsidR="00A76C0E" w:rsidRPr="00DF7E44" w:rsidRDefault="00A76C0E" w:rsidP="00A76C0E">
      <w:pPr>
        <w:pStyle w:val="ListParagraph"/>
        <w:numPr>
          <w:ilvl w:val="0"/>
          <w:numId w:val="21"/>
        </w:numPr>
        <w:spacing w:before="100" w:after="100" w:line="276" w:lineRule="auto"/>
        <w:jc w:val="both"/>
        <w:rPr>
          <w:bCs/>
          <w:lang w:val="en-GB"/>
        </w:rPr>
      </w:pPr>
      <w:r w:rsidRPr="00DF7E44">
        <w:rPr>
          <w:bCs/>
          <w:lang w:val="en-GB"/>
        </w:rPr>
        <w:t>In the legislative framework governing the functioning of the education system of Montenegro, key competences are represented in all relevant laws.</w:t>
      </w:r>
    </w:p>
    <w:p w14:paraId="0344E6B3" w14:textId="432A3FE1" w:rsidR="00A76C0E" w:rsidRPr="00DF7E44" w:rsidRDefault="00A76C0E" w:rsidP="00A76C0E">
      <w:pPr>
        <w:pStyle w:val="ListParagraph"/>
        <w:numPr>
          <w:ilvl w:val="1"/>
          <w:numId w:val="22"/>
        </w:numPr>
        <w:spacing w:before="100" w:after="100" w:line="276" w:lineRule="auto"/>
        <w:ind w:left="1843"/>
        <w:jc w:val="both"/>
        <w:rPr>
          <w:bCs/>
          <w:lang w:val="en-GB"/>
        </w:rPr>
      </w:pPr>
      <w:r w:rsidRPr="00DF7E44">
        <w:rPr>
          <w:bCs/>
          <w:lang w:val="en-GB"/>
        </w:rPr>
        <w:t xml:space="preserve">In the Preschool Education Program, the representation of the development of the eight key competences recommended by the EU Framework of Reference is fully covered by both the primary </w:t>
      </w:r>
      <w:r w:rsidR="00DC6657" w:rsidRPr="00DF7E44">
        <w:rPr>
          <w:bCs/>
          <w:lang w:val="en-GB"/>
        </w:rPr>
        <w:t>programme</w:t>
      </w:r>
      <w:r w:rsidR="00F629B2" w:rsidRPr="00DF7E44">
        <w:rPr>
          <w:bCs/>
          <w:lang w:val="en-GB"/>
        </w:rPr>
        <w:t xml:space="preserve"> </w:t>
      </w:r>
      <w:r w:rsidRPr="00DF7E44">
        <w:rPr>
          <w:bCs/>
          <w:lang w:val="en-GB"/>
        </w:rPr>
        <w:t>and the specialized and additional programs.</w:t>
      </w:r>
    </w:p>
    <w:p w14:paraId="05530C91" w14:textId="2DAB2CFB" w:rsidR="00A76C0E" w:rsidRPr="00DF7E44" w:rsidRDefault="00A76C0E" w:rsidP="00A76C0E">
      <w:pPr>
        <w:pStyle w:val="ListParagraph"/>
        <w:numPr>
          <w:ilvl w:val="1"/>
          <w:numId w:val="22"/>
        </w:numPr>
        <w:spacing w:before="100" w:after="100" w:line="276" w:lineRule="auto"/>
        <w:ind w:left="1843"/>
        <w:jc w:val="both"/>
        <w:rPr>
          <w:bCs/>
          <w:lang w:val="en-GB"/>
        </w:rPr>
      </w:pPr>
      <w:r w:rsidRPr="00DF7E44">
        <w:rPr>
          <w:bCs/>
          <w:lang w:val="en-GB"/>
        </w:rPr>
        <w:t>Key competences are also addressed in the Methodological Guidelines for Writing Subject Programs Based on Learning Outcomes for Primary School (2017)</w:t>
      </w:r>
    </w:p>
    <w:p w14:paraId="5E15B83F" w14:textId="46E1631E" w:rsidR="00A76C0E" w:rsidRPr="00DF7E44" w:rsidRDefault="00A76C0E" w:rsidP="00A76C0E">
      <w:pPr>
        <w:pStyle w:val="ListParagraph"/>
        <w:numPr>
          <w:ilvl w:val="1"/>
          <w:numId w:val="22"/>
        </w:numPr>
        <w:spacing w:before="100" w:after="100" w:line="276" w:lineRule="auto"/>
        <w:ind w:left="1843"/>
        <w:jc w:val="both"/>
        <w:rPr>
          <w:bCs/>
          <w:lang w:val="en-GB"/>
        </w:rPr>
      </w:pPr>
      <w:r w:rsidRPr="00DF7E44">
        <w:rPr>
          <w:bCs/>
          <w:lang w:val="en-GB"/>
        </w:rPr>
        <w:t xml:space="preserve">In the analysis of individual compulsory and elective subjects for primary school, there is a discrepancy with respect to which segments of the subject </w:t>
      </w:r>
      <w:r w:rsidR="00DC6657" w:rsidRPr="00DF7E44">
        <w:rPr>
          <w:bCs/>
          <w:lang w:val="en-GB"/>
        </w:rPr>
        <w:t>programme</w:t>
      </w:r>
      <w:r w:rsidR="00F629B2" w:rsidRPr="00DF7E44">
        <w:rPr>
          <w:bCs/>
          <w:lang w:val="en-GB"/>
        </w:rPr>
        <w:t xml:space="preserve"> </w:t>
      </w:r>
      <w:r w:rsidRPr="00DF7E44">
        <w:rPr>
          <w:bCs/>
          <w:lang w:val="en-GB"/>
        </w:rPr>
        <w:t>are impeded by the development of key competences</w:t>
      </w:r>
    </w:p>
    <w:p w14:paraId="24EF14D3" w14:textId="0933352C" w:rsidR="00A76C0E" w:rsidRPr="00DF7E44" w:rsidRDefault="00A76C0E" w:rsidP="00A76C0E">
      <w:pPr>
        <w:pStyle w:val="ListParagraph"/>
        <w:numPr>
          <w:ilvl w:val="1"/>
          <w:numId w:val="22"/>
        </w:numPr>
        <w:spacing w:before="100" w:after="100" w:line="276" w:lineRule="auto"/>
        <w:ind w:left="1843"/>
        <w:jc w:val="both"/>
        <w:rPr>
          <w:bCs/>
          <w:lang w:val="en-GB"/>
        </w:rPr>
      </w:pPr>
      <w:r w:rsidRPr="00DF7E44">
        <w:rPr>
          <w:bCs/>
          <w:lang w:val="en-GB"/>
        </w:rPr>
        <w:t>In the Preschool Education Program</w:t>
      </w:r>
      <w:r w:rsidR="00F629B2" w:rsidRPr="00DF7E44">
        <w:rPr>
          <w:bCs/>
          <w:lang w:val="en-GB"/>
        </w:rPr>
        <w:t>me</w:t>
      </w:r>
      <w:r w:rsidRPr="00DF7E44">
        <w:rPr>
          <w:bCs/>
          <w:lang w:val="en-GB"/>
        </w:rPr>
        <w:t xml:space="preserve">, the representation of the development of the eight key competences recommended by the EU Framework of Reference is fully covered by both the primary </w:t>
      </w:r>
      <w:r w:rsidR="00DC6657" w:rsidRPr="00DF7E44">
        <w:rPr>
          <w:bCs/>
          <w:lang w:val="en-GB"/>
        </w:rPr>
        <w:t>programme</w:t>
      </w:r>
      <w:r w:rsidR="003711DD" w:rsidRPr="00DF7E44">
        <w:rPr>
          <w:bCs/>
          <w:lang w:val="en-GB"/>
        </w:rPr>
        <w:t xml:space="preserve"> </w:t>
      </w:r>
      <w:r w:rsidRPr="00DF7E44">
        <w:rPr>
          <w:bCs/>
          <w:lang w:val="en-GB"/>
        </w:rPr>
        <w:t>and the specialized and additional programs.</w:t>
      </w:r>
    </w:p>
    <w:p w14:paraId="3D858320" w14:textId="77777777" w:rsidR="00A76C0E" w:rsidRPr="00DF7E44" w:rsidRDefault="00A76C0E" w:rsidP="00A76C0E">
      <w:pPr>
        <w:pStyle w:val="ListParagraph"/>
        <w:numPr>
          <w:ilvl w:val="1"/>
          <w:numId w:val="22"/>
        </w:numPr>
        <w:spacing w:before="100" w:after="100" w:line="276" w:lineRule="auto"/>
        <w:ind w:left="1843"/>
        <w:jc w:val="both"/>
        <w:rPr>
          <w:bCs/>
          <w:lang w:val="en-GB"/>
        </w:rPr>
      </w:pPr>
      <w:r w:rsidRPr="00DF7E44">
        <w:rPr>
          <w:bCs/>
          <w:lang w:val="en-GB"/>
        </w:rPr>
        <w:t>The reform (2016) of the general secondary education curriculum identifies, among other operational objectives, certain transfer-related and civic competences, but not others.</w:t>
      </w:r>
    </w:p>
    <w:p w14:paraId="1AEB6944" w14:textId="6868029F" w:rsidR="00A76C0E" w:rsidRPr="00DF7E44" w:rsidRDefault="00A76C0E" w:rsidP="00A76C0E">
      <w:pPr>
        <w:pStyle w:val="ListParagraph"/>
        <w:numPr>
          <w:ilvl w:val="1"/>
          <w:numId w:val="22"/>
        </w:numPr>
        <w:spacing w:before="100" w:after="100" w:line="276" w:lineRule="auto"/>
        <w:ind w:left="1843"/>
        <w:jc w:val="both"/>
        <w:rPr>
          <w:bCs/>
          <w:lang w:val="en-GB"/>
        </w:rPr>
      </w:pPr>
      <w:r w:rsidRPr="00DF7E44">
        <w:rPr>
          <w:bCs/>
          <w:lang w:val="en-GB"/>
        </w:rPr>
        <w:lastRenderedPageBreak/>
        <w:t xml:space="preserve">By reviewing and </w:t>
      </w:r>
      <w:r w:rsidR="00FA317B" w:rsidRPr="00DF7E44">
        <w:rPr>
          <w:bCs/>
          <w:lang w:val="en-GB"/>
        </w:rPr>
        <w:t>analysing</w:t>
      </w:r>
      <w:r w:rsidRPr="00DF7E44">
        <w:rPr>
          <w:bCs/>
          <w:lang w:val="en-GB"/>
        </w:rPr>
        <w:t xml:space="preserve"> the content of educational programs at different levels of education, they identify different conceptual and methodological approaches to the development of key competences. Certain conceptual and terminological diversity of approaches that programmatically encompass the development of key competences can be overcome by the Key Competence Framework Program</w:t>
      </w:r>
      <w:r w:rsidR="00F629B2" w:rsidRPr="00DF7E44">
        <w:rPr>
          <w:bCs/>
          <w:lang w:val="en-GB"/>
        </w:rPr>
        <w:t>me</w:t>
      </w:r>
      <w:r w:rsidRPr="00DF7E44">
        <w:rPr>
          <w:bCs/>
          <w:lang w:val="en-GB"/>
        </w:rPr>
        <w:t xml:space="preserve">, which would integrate existing pluralism with guidance on outcomes for all levels. </w:t>
      </w:r>
    </w:p>
    <w:p w14:paraId="75E79AC3" w14:textId="7F6224D5" w:rsidR="00A76C0E" w:rsidRPr="00DF7E44" w:rsidRDefault="00A76C0E" w:rsidP="00A76C0E">
      <w:pPr>
        <w:pStyle w:val="ListParagraph"/>
        <w:numPr>
          <w:ilvl w:val="1"/>
          <w:numId w:val="22"/>
        </w:numPr>
        <w:spacing w:before="100" w:after="100" w:line="276" w:lineRule="auto"/>
        <w:ind w:left="1843"/>
        <w:jc w:val="both"/>
        <w:rPr>
          <w:bCs/>
          <w:lang w:val="en-GB"/>
        </w:rPr>
      </w:pPr>
      <w:r w:rsidRPr="00DF7E44">
        <w:rPr>
          <w:bCs/>
          <w:lang w:val="en-GB"/>
        </w:rPr>
        <w:t>In initial teacher education, classroom teachers acquire satisfactory skills for the teaching profession - they have acquired a longer and quality initial education (30-35 ECTS credits) and are competent in their field. However, in the case of subject teachers, a lack of pedagogical competences was observed due to the small pool of primary education lessons - mainly the methodology of their subject matter and the short duration (less than 20 ECTS credits). The subject knowledge is obtained at a very high level, teachers feel like subject experts. Knowledge and skills on the development of key competences are not represented in the initial teacher education programs; teachers believe that they did not acquire the key competences themselves during their studies. The following recommendations are made:</w:t>
      </w:r>
    </w:p>
    <w:p w14:paraId="641FFBEE" w14:textId="77777777" w:rsidR="00A76C0E" w:rsidRPr="00DF7E44" w:rsidRDefault="00A76C0E" w:rsidP="00A76C0E">
      <w:pPr>
        <w:pStyle w:val="ListParagraph"/>
        <w:numPr>
          <w:ilvl w:val="2"/>
          <w:numId w:val="1"/>
        </w:numPr>
        <w:spacing w:before="100" w:after="100" w:line="276" w:lineRule="auto"/>
        <w:jc w:val="both"/>
        <w:rPr>
          <w:bCs/>
          <w:lang w:val="en-GB"/>
        </w:rPr>
      </w:pPr>
      <w:r w:rsidRPr="00DF7E44">
        <w:rPr>
          <w:bCs/>
          <w:lang w:val="en-GB"/>
        </w:rPr>
        <w:t>To determine the minimum representation of the pedagogical-psychological and didactic-methodical group of subjects as well as to determine the minimum representation of key competences in the study programs by which teachers are educated</w:t>
      </w:r>
    </w:p>
    <w:p w14:paraId="732BF5C3" w14:textId="11876473" w:rsidR="00A76C0E" w:rsidRPr="00DF7E44" w:rsidRDefault="00FA317B" w:rsidP="00A76C0E">
      <w:pPr>
        <w:pStyle w:val="ListParagraph"/>
        <w:numPr>
          <w:ilvl w:val="2"/>
          <w:numId w:val="1"/>
        </w:numPr>
        <w:spacing w:before="100" w:after="100" w:line="276" w:lineRule="auto"/>
        <w:jc w:val="both"/>
        <w:rPr>
          <w:bCs/>
          <w:lang w:val="en-GB"/>
        </w:rPr>
      </w:pPr>
      <w:r w:rsidRPr="00DF7E44">
        <w:rPr>
          <w:bCs/>
          <w:lang w:val="en-GB"/>
        </w:rPr>
        <w:t>Introduce</w:t>
      </w:r>
      <w:r w:rsidR="00A76C0E" w:rsidRPr="00DF7E44">
        <w:rPr>
          <w:bCs/>
          <w:lang w:val="en-GB"/>
        </w:rPr>
        <w:t xml:space="preserve"> innovative approaches, add practices to theoretical education, create </w:t>
      </w:r>
      <w:r w:rsidRPr="00DF7E44">
        <w:rPr>
          <w:bCs/>
          <w:lang w:val="en-GB"/>
        </w:rPr>
        <w:t>excellence</w:t>
      </w:r>
      <w:r w:rsidR="00A76C0E" w:rsidRPr="00DF7E44">
        <w:rPr>
          <w:bCs/>
          <w:lang w:val="en-GB"/>
        </w:rPr>
        <w:t xml:space="preserve"> </w:t>
      </w:r>
      <w:r w:rsidRPr="00DF7E44">
        <w:rPr>
          <w:bCs/>
          <w:lang w:val="en-GB"/>
        </w:rPr>
        <w:t>centres</w:t>
      </w:r>
      <w:r w:rsidR="00A76C0E" w:rsidRPr="00DF7E44">
        <w:rPr>
          <w:bCs/>
          <w:lang w:val="en-GB"/>
        </w:rPr>
        <w:t xml:space="preserve"> in schools</w:t>
      </w:r>
    </w:p>
    <w:p w14:paraId="3EC8A2BB" w14:textId="3DCAE12B" w:rsidR="00A76C0E" w:rsidRPr="00DF7E44" w:rsidRDefault="00A76C0E" w:rsidP="00A76C0E">
      <w:pPr>
        <w:pStyle w:val="ListParagraph"/>
        <w:numPr>
          <w:ilvl w:val="1"/>
          <w:numId w:val="1"/>
        </w:numPr>
        <w:spacing w:before="100" w:after="100" w:line="276" w:lineRule="auto"/>
        <w:ind w:left="1985"/>
        <w:jc w:val="both"/>
        <w:rPr>
          <w:bCs/>
          <w:lang w:val="en-GB"/>
        </w:rPr>
      </w:pPr>
      <w:r w:rsidRPr="00DF7E44">
        <w:rPr>
          <w:bCs/>
          <w:lang w:val="en-GB"/>
        </w:rPr>
        <w:t>There is an inconsistency in CPD for attending seminars, some teachers often attend accredited training or participate in them at school, while some do not. Seminars that combine an online approach with conventional training methods are useful. The trainings attended do not have mechanisms of continuity in monitoring the application of the learned. The need for teachers of the subject teaching for the contents of the training in the motivation of the students, the relation "teacher - student" and formative assessment was expressed. Offered by the CPD Catalog</w:t>
      </w:r>
      <w:r w:rsidR="00FA317B" w:rsidRPr="00DF7E44">
        <w:rPr>
          <w:bCs/>
          <w:lang w:val="en-GB"/>
        </w:rPr>
        <w:t>ue</w:t>
      </w:r>
      <w:r w:rsidRPr="00DF7E44">
        <w:rPr>
          <w:bCs/>
          <w:lang w:val="en-GB"/>
        </w:rPr>
        <w:t>, one-third represent trainings that mostly provide fragmented elements of key competency development: the most common are method and approach training. Less common are trainings that develop key competencies in community contrast - through project extracurricular activities that link learning to real life contexts and environments. The following recommendations are formulated:</w:t>
      </w:r>
    </w:p>
    <w:p w14:paraId="1E1BD6DD" w14:textId="4BAE35FA" w:rsidR="00A76C0E" w:rsidRPr="00DF7E44" w:rsidRDefault="00A76C0E" w:rsidP="00A76C0E">
      <w:pPr>
        <w:pStyle w:val="ListParagraph"/>
        <w:numPr>
          <w:ilvl w:val="2"/>
          <w:numId w:val="1"/>
        </w:numPr>
        <w:spacing w:before="100" w:after="100" w:line="276" w:lineRule="auto"/>
        <w:jc w:val="both"/>
        <w:rPr>
          <w:bCs/>
          <w:lang w:val="en-GB"/>
        </w:rPr>
      </w:pPr>
      <w:r w:rsidRPr="00DF7E44">
        <w:rPr>
          <w:bCs/>
          <w:lang w:val="en-GB"/>
        </w:rPr>
        <w:t>Motivate teachers to apply learning strategies and teaching methods that are effective in education for key competences</w:t>
      </w:r>
    </w:p>
    <w:p w14:paraId="2D0EA4BE" w14:textId="08DB7500" w:rsidR="00A76C0E" w:rsidRPr="00DF7E44" w:rsidRDefault="00A76C0E" w:rsidP="00A76C0E">
      <w:pPr>
        <w:pStyle w:val="ListParagraph"/>
        <w:numPr>
          <w:ilvl w:val="2"/>
          <w:numId w:val="1"/>
        </w:numPr>
        <w:spacing w:before="100" w:after="100" w:line="276" w:lineRule="auto"/>
        <w:jc w:val="both"/>
        <w:rPr>
          <w:bCs/>
          <w:lang w:val="en-GB"/>
        </w:rPr>
      </w:pPr>
      <w:r w:rsidRPr="00DF7E44">
        <w:rPr>
          <w:bCs/>
          <w:lang w:val="en-GB"/>
        </w:rPr>
        <w:t xml:space="preserve">Include blended learning forms, as far as possible, that combine the use of online platforms and conventional </w:t>
      </w:r>
      <w:r w:rsidR="00FA317B" w:rsidRPr="00DF7E44">
        <w:rPr>
          <w:bCs/>
          <w:lang w:val="en-GB"/>
        </w:rPr>
        <w:t xml:space="preserve">tête-à-tête </w:t>
      </w:r>
      <w:r w:rsidRPr="00DF7E44">
        <w:rPr>
          <w:bCs/>
          <w:lang w:val="en-GB"/>
        </w:rPr>
        <w:t>forms</w:t>
      </w:r>
    </w:p>
    <w:p w14:paraId="25D2D94D" w14:textId="5AAFE9BC" w:rsidR="00A76C0E" w:rsidRPr="00DF7E44" w:rsidRDefault="00A76C0E" w:rsidP="00A76C0E">
      <w:pPr>
        <w:pStyle w:val="ListParagraph"/>
        <w:numPr>
          <w:ilvl w:val="2"/>
          <w:numId w:val="1"/>
        </w:numPr>
        <w:spacing w:before="100" w:after="100" w:line="276" w:lineRule="auto"/>
        <w:jc w:val="both"/>
        <w:rPr>
          <w:bCs/>
          <w:lang w:val="en-GB"/>
        </w:rPr>
      </w:pPr>
      <w:r w:rsidRPr="00DF7E44">
        <w:rPr>
          <w:bCs/>
          <w:lang w:val="en-GB"/>
        </w:rPr>
        <w:t>Training for the development of key competencies with a focus on formative assessment is a priority for subject teachers, especially from high schools / high schools</w:t>
      </w:r>
    </w:p>
    <w:p w14:paraId="24E7355E" w14:textId="4B03B489" w:rsidR="00A76C0E" w:rsidRPr="00DF7E44" w:rsidRDefault="00A76C0E" w:rsidP="00A76C0E">
      <w:pPr>
        <w:pStyle w:val="ListParagraph"/>
        <w:numPr>
          <w:ilvl w:val="2"/>
          <w:numId w:val="1"/>
        </w:numPr>
        <w:spacing w:before="100" w:after="100" w:line="276" w:lineRule="auto"/>
        <w:jc w:val="both"/>
        <w:rPr>
          <w:bCs/>
          <w:lang w:val="en-GB"/>
        </w:rPr>
      </w:pPr>
      <w:r w:rsidRPr="00DF7E44">
        <w:rPr>
          <w:bCs/>
          <w:lang w:val="en-GB"/>
        </w:rPr>
        <w:lastRenderedPageBreak/>
        <w:t>The necessity to introduce monitoring, support and quality assurance within the training offer and implementation</w:t>
      </w:r>
    </w:p>
    <w:p w14:paraId="54F71B2F" w14:textId="4AE60D74" w:rsidR="00A76C0E" w:rsidRPr="00DF7E44" w:rsidRDefault="00A76C0E" w:rsidP="00A76C0E">
      <w:pPr>
        <w:pStyle w:val="ListParagraph"/>
        <w:numPr>
          <w:ilvl w:val="2"/>
          <w:numId w:val="1"/>
        </w:numPr>
        <w:spacing w:before="100" w:after="100" w:line="276" w:lineRule="auto"/>
        <w:jc w:val="both"/>
        <w:rPr>
          <w:bCs/>
          <w:lang w:val="en-GB"/>
        </w:rPr>
      </w:pPr>
      <w:r w:rsidRPr="00DF7E44">
        <w:rPr>
          <w:bCs/>
          <w:lang w:val="en-GB"/>
        </w:rPr>
        <w:t>Include in the training the development of instruments for monitoring and assessing the achievement of key competences</w:t>
      </w:r>
    </w:p>
    <w:p w14:paraId="6DCEB91C" w14:textId="1A0EAD8A" w:rsidR="00A76C0E" w:rsidRPr="00DF7E44" w:rsidRDefault="00A76C0E" w:rsidP="00A76C0E">
      <w:pPr>
        <w:pStyle w:val="ListParagraph"/>
        <w:numPr>
          <w:ilvl w:val="2"/>
          <w:numId w:val="1"/>
        </w:numPr>
        <w:spacing w:before="100" w:after="100" w:line="276" w:lineRule="auto"/>
        <w:jc w:val="both"/>
        <w:rPr>
          <w:bCs/>
          <w:lang w:val="en-GB"/>
        </w:rPr>
      </w:pPr>
      <w:r w:rsidRPr="00DF7E44">
        <w:rPr>
          <w:bCs/>
          <w:lang w:val="en-GB"/>
        </w:rPr>
        <w:t>Include in the training a section concerning activities and approaches that connect the school and the community, that is, engage and link content knowledge with realistic contexts and learning environments through project and extracurricular activities.</w:t>
      </w:r>
    </w:p>
    <w:p w14:paraId="5C675278" w14:textId="662448DB" w:rsidR="00B264BA" w:rsidRPr="00DF7E44" w:rsidRDefault="00A76C0E" w:rsidP="00A76C0E">
      <w:pPr>
        <w:pStyle w:val="ListParagraph"/>
        <w:numPr>
          <w:ilvl w:val="1"/>
          <w:numId w:val="1"/>
        </w:numPr>
        <w:spacing w:before="100" w:after="100" w:line="276" w:lineRule="auto"/>
        <w:ind w:left="1560"/>
        <w:jc w:val="both"/>
        <w:rPr>
          <w:bCs/>
          <w:lang w:val="en-GB"/>
        </w:rPr>
      </w:pPr>
      <w:r w:rsidRPr="00DF7E44">
        <w:rPr>
          <w:bCs/>
          <w:lang w:val="en-GB"/>
        </w:rPr>
        <w:t>In planning and managing teaching and extracurricular activities, it can be concluded that in most schools, the climate for teacher cooperation with one another and cooperation with the principal is very positive, and that teachers spend a lot of time planning, but that there is no consensus on the number of hours of joint planning, o what “joint planning” encompasses and what the purpose of that planning is in relation to the development of key competences. There is a practice of “horizontal” learning within assets, CPD teams, public, reputable and pilot classes. There are also practices of formative assessment and monitoring of students</w:t>
      </w:r>
      <w:r w:rsidR="00FA317B" w:rsidRPr="00DF7E44">
        <w:rPr>
          <w:bCs/>
          <w:lang w:val="en-GB"/>
        </w:rPr>
        <w:t>.</w:t>
      </w:r>
      <w:r w:rsidRPr="00DF7E44">
        <w:rPr>
          <w:bCs/>
          <w:lang w:val="en-GB"/>
        </w:rPr>
        <w:t xml:space="preserve"> The following recommendations are identified: </w:t>
      </w:r>
    </w:p>
    <w:p w14:paraId="649A406E" w14:textId="77777777" w:rsidR="00A76C0E" w:rsidRPr="00DF7E44" w:rsidRDefault="00A76C0E" w:rsidP="00A76C0E">
      <w:pPr>
        <w:pStyle w:val="ListParagraph"/>
        <w:numPr>
          <w:ilvl w:val="2"/>
          <w:numId w:val="1"/>
        </w:numPr>
        <w:spacing w:before="100" w:after="100" w:line="276" w:lineRule="auto"/>
        <w:jc w:val="both"/>
        <w:rPr>
          <w:bCs/>
          <w:lang w:val="en-GB"/>
        </w:rPr>
      </w:pPr>
      <w:r w:rsidRPr="00DF7E44">
        <w:rPr>
          <w:bCs/>
          <w:lang w:val="en-GB"/>
        </w:rPr>
        <w:t>Include in the training the specifics of planning the development of key competences, from annual, cross-curricular to subject, as well as the preparation and organization of extracurricular, project activities</w:t>
      </w:r>
    </w:p>
    <w:p w14:paraId="0CA6B8DF" w14:textId="3F2ED05D" w:rsidR="00A76C0E" w:rsidRPr="00DF7E44" w:rsidRDefault="00A76C0E" w:rsidP="00A76C0E">
      <w:pPr>
        <w:pStyle w:val="ListParagraph"/>
        <w:numPr>
          <w:ilvl w:val="2"/>
          <w:numId w:val="1"/>
        </w:numPr>
        <w:spacing w:before="100" w:after="100" w:line="276" w:lineRule="auto"/>
        <w:jc w:val="both"/>
        <w:rPr>
          <w:bCs/>
          <w:lang w:val="en-GB"/>
        </w:rPr>
      </w:pPr>
      <w:r w:rsidRPr="00DF7E44">
        <w:rPr>
          <w:bCs/>
          <w:lang w:val="en-GB"/>
        </w:rPr>
        <w:t>Include existing horizontal learning resources in key competency trainings - learning within assets, CPD teams, public, reputable and case studies</w:t>
      </w:r>
    </w:p>
    <w:p w14:paraId="55EFEF93" w14:textId="4A435292" w:rsidR="00A76C0E" w:rsidRPr="00DF7E44" w:rsidRDefault="00A76C0E" w:rsidP="00A76C0E">
      <w:pPr>
        <w:pStyle w:val="ListParagraph"/>
        <w:numPr>
          <w:ilvl w:val="2"/>
          <w:numId w:val="1"/>
        </w:numPr>
        <w:spacing w:before="100" w:after="100" w:line="276" w:lineRule="auto"/>
        <w:jc w:val="both"/>
        <w:rPr>
          <w:bCs/>
          <w:lang w:val="en-GB"/>
        </w:rPr>
      </w:pPr>
      <w:r w:rsidRPr="00DF7E44">
        <w:rPr>
          <w:bCs/>
          <w:lang w:val="en-GB"/>
        </w:rPr>
        <w:t>Include in the training the development of instruments for monitoring and assessing the achievement of key competencies with a link to the emerging practices</w:t>
      </w:r>
    </w:p>
    <w:p w14:paraId="3DCF618C" w14:textId="48E63A3D" w:rsidR="002C75A7" w:rsidRPr="00DF7E44" w:rsidRDefault="00616D17" w:rsidP="002C75A7">
      <w:pPr>
        <w:pStyle w:val="ListParagraph"/>
        <w:numPr>
          <w:ilvl w:val="1"/>
          <w:numId w:val="1"/>
        </w:numPr>
        <w:spacing w:before="100" w:after="100" w:line="276" w:lineRule="auto"/>
        <w:jc w:val="both"/>
        <w:rPr>
          <w:bCs/>
          <w:lang w:val="en-GB"/>
        </w:rPr>
      </w:pPr>
      <w:r w:rsidRPr="00DF7E44">
        <w:rPr>
          <w:bCs/>
          <w:lang w:val="en-GB"/>
        </w:rPr>
        <w:t xml:space="preserve">Research has shown that the concept of key competences is not sufficiently clear, and although parts are understood, teachers are not sufficiently sure whether they are developing key competences. Teachers regularly use many interactive methods, CPD provides many trainings in the field of active teaching / learning methods, but the question is how much they use in order to develop process knowledge and skills of key competences. The cross-curricular approach and classroom co-operation are applied, more in one or two subjects and specifically in the cross-curricular area of sustainable development. It is recommended: </w:t>
      </w:r>
    </w:p>
    <w:p w14:paraId="7D29FC42" w14:textId="77777777" w:rsidR="00BA4F1D" w:rsidRPr="00DF7E44" w:rsidRDefault="00BA4F1D" w:rsidP="00BA4F1D">
      <w:pPr>
        <w:pStyle w:val="ListParagraph"/>
        <w:numPr>
          <w:ilvl w:val="2"/>
          <w:numId w:val="1"/>
        </w:numPr>
        <w:spacing w:before="100" w:after="100" w:line="276" w:lineRule="auto"/>
        <w:jc w:val="both"/>
        <w:rPr>
          <w:bCs/>
          <w:lang w:val="en-GB"/>
        </w:rPr>
      </w:pPr>
      <w:r w:rsidRPr="00DF7E44">
        <w:rPr>
          <w:bCs/>
          <w:lang w:val="en-GB"/>
        </w:rPr>
        <w:t>To provide, within one training module (90min duration), an explanation of the concept of key competences, what they serve and how they are developed, in order to create links with existing activities, knowledge and experiences of teachers</w:t>
      </w:r>
    </w:p>
    <w:p w14:paraId="4EBF6397" w14:textId="5A5885B2" w:rsidR="00BA4F1D" w:rsidRPr="00DF7E44" w:rsidRDefault="00BA4F1D" w:rsidP="00BA4F1D">
      <w:pPr>
        <w:pStyle w:val="ListParagraph"/>
        <w:numPr>
          <w:ilvl w:val="2"/>
          <w:numId w:val="1"/>
        </w:numPr>
        <w:spacing w:before="100" w:after="100" w:line="276" w:lineRule="auto"/>
        <w:jc w:val="both"/>
        <w:rPr>
          <w:bCs/>
          <w:lang w:val="en-GB"/>
        </w:rPr>
      </w:pPr>
      <w:r w:rsidRPr="00DF7E44">
        <w:rPr>
          <w:bCs/>
          <w:lang w:val="en-GB"/>
        </w:rPr>
        <w:t>Include in the training clarifications and links to existing knowledge in the application of diverse approaches, in the function of developing process knowledge and skills of key competences</w:t>
      </w:r>
    </w:p>
    <w:p w14:paraId="51AA2453" w14:textId="5B2E003E" w:rsidR="00BA4F1D" w:rsidRPr="00DF7E44" w:rsidRDefault="00BA4F1D" w:rsidP="00BA4F1D">
      <w:pPr>
        <w:pStyle w:val="ListParagraph"/>
        <w:numPr>
          <w:ilvl w:val="2"/>
          <w:numId w:val="1"/>
        </w:numPr>
        <w:spacing w:before="100" w:after="100" w:line="276" w:lineRule="auto"/>
        <w:jc w:val="both"/>
        <w:rPr>
          <w:bCs/>
          <w:lang w:val="en-GB"/>
        </w:rPr>
      </w:pPr>
      <w:r w:rsidRPr="00DF7E44">
        <w:rPr>
          <w:bCs/>
          <w:lang w:val="en-GB"/>
        </w:rPr>
        <w:t xml:space="preserve">Include in the training the extension of an interdisciplinary approach with a focus </w:t>
      </w:r>
      <w:r w:rsidRPr="00DF7E44">
        <w:rPr>
          <w:bCs/>
          <w:lang w:val="en-GB"/>
        </w:rPr>
        <w:lastRenderedPageBreak/>
        <w:t>on more teaching subjects and broad areas or domains of knowledge, through the inclusion of extracurricular activities and projects, on topics that are freely selectable, in order to apply the learned content knowledge</w:t>
      </w:r>
    </w:p>
    <w:p w14:paraId="35D4E3B5" w14:textId="1E34DE2A" w:rsidR="002C75A7" w:rsidRPr="00DF7E44" w:rsidRDefault="00BA4F1D" w:rsidP="00BA4F1D">
      <w:pPr>
        <w:pStyle w:val="ListParagraph"/>
        <w:numPr>
          <w:ilvl w:val="2"/>
          <w:numId w:val="1"/>
        </w:numPr>
        <w:spacing w:before="100" w:after="100" w:line="276" w:lineRule="auto"/>
        <w:jc w:val="both"/>
        <w:rPr>
          <w:bCs/>
          <w:lang w:val="en-GB"/>
        </w:rPr>
      </w:pPr>
      <w:r w:rsidRPr="00DF7E44">
        <w:rPr>
          <w:bCs/>
          <w:lang w:val="en-GB"/>
        </w:rPr>
        <w:t xml:space="preserve">Provide an explanation of the concept within one training module (90min duration) </w:t>
      </w:r>
    </w:p>
    <w:p w14:paraId="1FA3D138" w14:textId="4F97D572" w:rsidR="00623C13" w:rsidRPr="00DF7E44" w:rsidRDefault="00BA4F1D" w:rsidP="00BA4F1D">
      <w:pPr>
        <w:pStyle w:val="ListParagraph"/>
        <w:numPr>
          <w:ilvl w:val="0"/>
          <w:numId w:val="20"/>
        </w:numPr>
        <w:spacing w:before="100" w:after="100" w:line="276" w:lineRule="auto"/>
        <w:jc w:val="both"/>
        <w:rPr>
          <w:bCs/>
          <w:lang w:val="en-GB"/>
        </w:rPr>
      </w:pPr>
      <w:r w:rsidRPr="00DF7E44">
        <w:rPr>
          <w:bCs/>
          <w:lang w:val="en-GB"/>
        </w:rPr>
        <w:t xml:space="preserve">Related to </w:t>
      </w:r>
      <w:r w:rsidRPr="00DF7E44">
        <w:rPr>
          <w:b/>
          <w:lang w:val="en-GB"/>
        </w:rPr>
        <w:t>teacher train</w:t>
      </w:r>
      <w:r w:rsidR="00FA317B" w:rsidRPr="00DF7E44">
        <w:rPr>
          <w:b/>
          <w:lang w:val="en-GB"/>
        </w:rPr>
        <w:t>in</w:t>
      </w:r>
      <w:r w:rsidRPr="00DF7E44">
        <w:rPr>
          <w:b/>
          <w:lang w:val="en-GB"/>
        </w:rPr>
        <w:t xml:space="preserve">g and manual for teachers, </w:t>
      </w:r>
      <w:r w:rsidR="00FA317B" w:rsidRPr="00DF7E44">
        <w:rPr>
          <w:bCs/>
          <w:lang w:val="en-GB"/>
        </w:rPr>
        <w:t>following</w:t>
      </w:r>
      <w:r w:rsidRPr="00DF7E44">
        <w:rPr>
          <w:bCs/>
          <w:lang w:val="en-GB"/>
        </w:rPr>
        <w:t xml:space="preserve"> conclusions are adopted: </w:t>
      </w:r>
    </w:p>
    <w:p w14:paraId="02DBE1C8" w14:textId="77777777" w:rsidR="00BA4F1D" w:rsidRPr="00DF7E44" w:rsidRDefault="00BA4F1D" w:rsidP="00BA4F1D">
      <w:pPr>
        <w:pStyle w:val="ListParagraph"/>
        <w:numPr>
          <w:ilvl w:val="1"/>
          <w:numId w:val="20"/>
        </w:numPr>
        <w:spacing w:before="100" w:after="100" w:line="276" w:lineRule="auto"/>
        <w:jc w:val="both"/>
        <w:rPr>
          <w:b/>
          <w:lang w:val="en-GB"/>
        </w:rPr>
      </w:pPr>
      <w:r w:rsidRPr="00DF7E44">
        <w:rPr>
          <w:b/>
          <w:lang w:val="en-GB"/>
        </w:rPr>
        <w:t xml:space="preserve">Teacher training (900 classroom teachers and 960 subject STEM teachers) and school administrations will be about all eight key competences, not just STEM competencies, </w:t>
      </w:r>
      <w:r w:rsidRPr="00DF7E44">
        <w:rPr>
          <w:bCs/>
          <w:lang w:val="en-GB"/>
        </w:rPr>
        <w:t>in all according to the concept adopted at this meeting.</w:t>
      </w:r>
    </w:p>
    <w:p w14:paraId="50909695" w14:textId="63A4C068" w:rsidR="002C75A7" w:rsidRPr="00DF7E44" w:rsidRDefault="00BA4F1D" w:rsidP="00BA4F1D">
      <w:pPr>
        <w:pStyle w:val="ListParagraph"/>
        <w:numPr>
          <w:ilvl w:val="1"/>
          <w:numId w:val="20"/>
        </w:numPr>
        <w:spacing w:before="100" w:after="100" w:line="276" w:lineRule="auto"/>
        <w:jc w:val="both"/>
        <w:rPr>
          <w:b/>
          <w:lang w:val="en-GB"/>
        </w:rPr>
      </w:pPr>
      <w:r w:rsidRPr="00DF7E44">
        <w:rPr>
          <w:b/>
          <w:lang w:val="en-GB"/>
        </w:rPr>
        <w:t xml:space="preserve">The unique handbook will also treat all eight key competences equally, and not just the STEM </w:t>
      </w:r>
      <w:r w:rsidR="005D1E18" w:rsidRPr="00DF7E44">
        <w:rPr>
          <w:b/>
          <w:lang w:val="en-GB"/>
        </w:rPr>
        <w:t>key</w:t>
      </w:r>
      <w:r w:rsidRPr="00DF7E44">
        <w:rPr>
          <w:b/>
          <w:lang w:val="en-GB"/>
        </w:rPr>
        <w:t xml:space="preserve"> competency. The manual will also be unique for the three educated levels (ISCED 1, 2 and 3), </w:t>
      </w:r>
      <w:r w:rsidRPr="00DF7E44">
        <w:rPr>
          <w:bCs/>
          <w:lang w:val="en-GB"/>
        </w:rPr>
        <w:t>according to the framework content adopted at this meeting</w:t>
      </w:r>
    </w:p>
    <w:p w14:paraId="1C2D07D6" w14:textId="1B92D3A7" w:rsidR="00073165" w:rsidRPr="00DF7E44" w:rsidRDefault="00BA4F1D" w:rsidP="00BA4F1D">
      <w:pPr>
        <w:pStyle w:val="ListParagraph"/>
        <w:numPr>
          <w:ilvl w:val="0"/>
          <w:numId w:val="20"/>
        </w:numPr>
        <w:spacing w:before="100" w:after="100" w:line="276" w:lineRule="auto"/>
        <w:jc w:val="both"/>
        <w:rPr>
          <w:bCs/>
          <w:lang w:val="en-GB"/>
        </w:rPr>
      </w:pPr>
      <w:r w:rsidRPr="00DF7E44">
        <w:rPr>
          <w:bCs/>
          <w:lang w:val="en-GB"/>
        </w:rPr>
        <w:t>The draft Programme for the Integration of Key Competences in the Education System of Montenegro will be submitted to the project team for electronic circulation and will be finalized at the next meeting.</w:t>
      </w:r>
    </w:p>
    <w:p w14:paraId="10CDC9AE" w14:textId="77777777" w:rsidR="00073165" w:rsidRPr="00DF7E44" w:rsidRDefault="00073165" w:rsidP="009034DB">
      <w:pPr>
        <w:spacing w:before="100" w:after="100" w:line="276" w:lineRule="auto"/>
        <w:jc w:val="both"/>
        <w:rPr>
          <w:bCs/>
          <w:lang w:val="en-GB"/>
        </w:rPr>
      </w:pPr>
    </w:p>
    <w:p w14:paraId="023A825B" w14:textId="69B94A55" w:rsidR="009034DB" w:rsidRPr="00DF7E44" w:rsidRDefault="00BA4F1D" w:rsidP="009034DB">
      <w:pPr>
        <w:spacing w:before="100" w:after="100" w:line="276" w:lineRule="auto"/>
        <w:jc w:val="both"/>
        <w:rPr>
          <w:bCs/>
          <w:lang w:val="en-GB"/>
        </w:rPr>
      </w:pPr>
      <w:r w:rsidRPr="00DF7E44">
        <w:rPr>
          <w:bCs/>
          <w:lang w:val="en-GB"/>
        </w:rPr>
        <w:t xml:space="preserve">Meeting ended on </w:t>
      </w:r>
      <w:r w:rsidR="00073165" w:rsidRPr="00DF7E44">
        <w:rPr>
          <w:bCs/>
          <w:lang w:val="en-GB"/>
        </w:rPr>
        <w:t>28</w:t>
      </w:r>
      <w:r w:rsidRPr="00DF7E44">
        <w:rPr>
          <w:bCs/>
          <w:lang w:val="en-GB"/>
        </w:rPr>
        <w:t xml:space="preserve"> </w:t>
      </w:r>
      <w:r w:rsidR="00FA317B" w:rsidRPr="00DF7E44">
        <w:rPr>
          <w:bCs/>
          <w:lang w:val="en-GB"/>
        </w:rPr>
        <w:t>February</w:t>
      </w:r>
      <w:r w:rsidRPr="00DF7E44">
        <w:rPr>
          <w:bCs/>
          <w:lang w:val="en-GB"/>
        </w:rPr>
        <w:t xml:space="preserve"> </w:t>
      </w:r>
      <w:r w:rsidR="009034DB" w:rsidRPr="00DF7E44">
        <w:rPr>
          <w:bCs/>
          <w:lang w:val="en-GB"/>
        </w:rPr>
        <w:t>2020</w:t>
      </w:r>
      <w:r w:rsidRPr="00DF7E44">
        <w:rPr>
          <w:bCs/>
          <w:lang w:val="en-GB"/>
        </w:rPr>
        <w:t xml:space="preserve"> at </w:t>
      </w:r>
      <w:r w:rsidR="009034DB" w:rsidRPr="00DF7E44">
        <w:rPr>
          <w:bCs/>
          <w:lang w:val="en-GB"/>
        </w:rPr>
        <w:t>16</w:t>
      </w:r>
      <w:r w:rsidRPr="00DF7E44">
        <w:rPr>
          <w:bCs/>
          <w:lang w:val="en-GB"/>
        </w:rPr>
        <w:t>:</w:t>
      </w:r>
      <w:r w:rsidR="00073165" w:rsidRPr="00DF7E44">
        <w:rPr>
          <w:bCs/>
          <w:lang w:val="en-GB"/>
        </w:rPr>
        <w:t>0</w:t>
      </w:r>
      <w:r w:rsidR="009034DB" w:rsidRPr="00DF7E44">
        <w:rPr>
          <w:bCs/>
          <w:lang w:val="en-GB"/>
        </w:rPr>
        <w:t>0.</w:t>
      </w:r>
    </w:p>
    <w:p w14:paraId="65673527" w14:textId="436EFC86" w:rsidR="009034DB" w:rsidRPr="00DF7E44" w:rsidRDefault="009034DB" w:rsidP="009034DB">
      <w:pPr>
        <w:spacing w:before="100" w:after="100" w:line="276" w:lineRule="auto"/>
        <w:jc w:val="both"/>
        <w:rPr>
          <w:bCs/>
          <w:lang w:val="en-GB"/>
        </w:rPr>
      </w:pPr>
    </w:p>
    <w:p w14:paraId="1FC8BBF4" w14:textId="301C926D" w:rsidR="00BB3FBB" w:rsidRPr="00DF7E44" w:rsidRDefault="00BA4F1D" w:rsidP="009034DB">
      <w:pPr>
        <w:spacing w:before="100" w:after="100" w:line="276" w:lineRule="auto"/>
        <w:jc w:val="both"/>
        <w:rPr>
          <w:lang w:val="en-GB"/>
        </w:rPr>
      </w:pPr>
      <w:r w:rsidRPr="00DF7E44">
        <w:rPr>
          <w:bCs/>
          <w:lang w:val="en-GB"/>
        </w:rPr>
        <w:t>This report is written by</w:t>
      </w:r>
      <w:r w:rsidR="009034DB" w:rsidRPr="00DF7E44">
        <w:rPr>
          <w:bCs/>
          <w:lang w:val="en-GB"/>
        </w:rPr>
        <w:t xml:space="preserve">: Boris Ćurković, </w:t>
      </w:r>
      <w:r w:rsidRPr="00DF7E44">
        <w:rPr>
          <w:bCs/>
          <w:lang w:val="en-GB"/>
        </w:rPr>
        <w:t xml:space="preserve">team leader and key expert for Component 1 </w:t>
      </w:r>
    </w:p>
    <w:p w14:paraId="3A941715" w14:textId="77777777" w:rsidR="00BB3FBB" w:rsidRPr="00DF7E44" w:rsidRDefault="00BB3FBB" w:rsidP="00BB3FBB">
      <w:pPr>
        <w:spacing w:before="100" w:after="100" w:line="276" w:lineRule="auto"/>
        <w:ind w:firstLine="720"/>
        <w:rPr>
          <w:lang w:val="en-GB"/>
        </w:rPr>
      </w:pPr>
    </w:p>
    <w:sectPr w:rsidR="00BB3FBB" w:rsidRPr="00DF7E44" w:rsidSect="00F60973">
      <w:headerReference w:type="default" r:id="rId8"/>
      <w:footerReference w:type="default" r:id="rId9"/>
      <w:headerReference w:type="first" r:id="rId10"/>
      <w:footerReference w:type="first" r:id="rId11"/>
      <w:pgSz w:w="11910" w:h="16840"/>
      <w:pgMar w:top="1771" w:right="907" w:bottom="2155" w:left="907" w:header="709" w:footer="82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7D4029" w14:textId="77777777" w:rsidR="0024195D" w:rsidRDefault="0024195D" w:rsidP="00C13B02">
      <w:r>
        <w:separator/>
      </w:r>
    </w:p>
  </w:endnote>
  <w:endnote w:type="continuationSeparator" w:id="0">
    <w:p w14:paraId="1AF33423" w14:textId="77777777" w:rsidR="0024195D" w:rsidRDefault="0024195D" w:rsidP="00C13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Roboto">
    <w:altName w:val="Arial"/>
    <w:panose1 w:val="020B0604020202020204"/>
    <w:charset w:val="EE"/>
    <w:family w:val="auto"/>
    <w:pitch w:val="variable"/>
    <w:sig w:usb0="E00002F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2DFE5" w14:textId="77777777" w:rsidR="00BF7F25" w:rsidRDefault="00BF7F25" w:rsidP="00A022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13A9B">
      <w:rPr>
        <w:rStyle w:val="PageNumber"/>
        <w:noProof/>
      </w:rPr>
      <w:t>3</w:t>
    </w:r>
    <w:r>
      <w:rPr>
        <w:rStyle w:val="PageNumber"/>
      </w:rPr>
      <w:fldChar w:fldCharType="end"/>
    </w:r>
  </w:p>
  <w:p w14:paraId="0B1F12A6" w14:textId="77777777" w:rsidR="00BF7F25" w:rsidRDefault="00BF7F25" w:rsidP="00876CE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p w14:paraId="17079B7C" w14:textId="77777777" w:rsidR="00BF7F25" w:rsidRDefault="00BF7F25">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427CB" w14:textId="77777777" w:rsidR="00BF7F25" w:rsidRPr="00A0224C" w:rsidRDefault="00BF7F25" w:rsidP="00A0224C">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sidR="00013A9B">
      <w:rPr>
        <w:rStyle w:val="PageNumber"/>
        <w:rFonts w:ascii="Calibri" w:hAnsi="Calibri"/>
        <w:noProof/>
        <w:sz w:val="20"/>
        <w:szCs w:val="20"/>
      </w:rPr>
      <w:t>2</w:t>
    </w:r>
    <w:r w:rsidRPr="00A0224C">
      <w:rPr>
        <w:rStyle w:val="PageNumber"/>
        <w:rFonts w:ascii="Calibri" w:hAnsi="Calibri"/>
        <w:sz w:val="20"/>
        <w:szCs w:val="20"/>
      </w:rPr>
      <w:fldChar w:fldCharType="end"/>
    </w:r>
  </w:p>
  <w:p w14:paraId="0A57687F" w14:textId="059A2CD2" w:rsidR="00BF7F25" w:rsidRDefault="00F60973" w:rsidP="00A0224C">
    <w:pPr>
      <w:pStyle w:val="Footer"/>
      <w:ind w:right="360"/>
    </w:pPr>
    <w:r>
      <w:rPr>
        <w:b/>
        <w:noProof/>
        <w:color w:val="800000"/>
        <w:sz w:val="16"/>
        <w:szCs w:val="16"/>
      </w:rPr>
      <w:t xml:space="preserve">                    </w:t>
    </w:r>
    <w:r w:rsidR="00BF7F25" w:rsidRPr="00AC7F33">
      <w:rPr>
        <w:b/>
        <w:noProof/>
        <w:color w:val="800000"/>
        <w:sz w:val="16"/>
        <w:szCs w:val="16"/>
      </w:rPr>
      <w:t>IKCES</w:t>
    </w:r>
    <w:r w:rsidR="00BF7F25">
      <w:rPr>
        <w:b/>
        <w:noProof/>
        <w:color w:val="595959" w:themeColor="text1" w:themeTint="A6"/>
        <w:sz w:val="16"/>
        <w:szCs w:val="16"/>
      </w:rPr>
      <w:t xml:space="preserve">.ME – </w:t>
    </w:r>
    <w:r w:rsidR="00BF7F25" w:rsidRPr="00EE64B0">
      <w:rPr>
        <w:b/>
        <w:noProof/>
        <w:color w:val="595959" w:themeColor="text1" w:themeTint="A6"/>
        <w:sz w:val="16"/>
        <w:szCs w:val="16"/>
      </w:rPr>
      <w:t>Integration</w:t>
    </w:r>
    <w:r w:rsidR="00BF7F25">
      <w:rPr>
        <w:b/>
        <w:noProof/>
        <w:color w:val="595959" w:themeColor="text1" w:themeTint="A6"/>
        <w:sz w:val="16"/>
        <w:szCs w:val="16"/>
      </w:rPr>
      <w:t xml:space="preserve"> </w:t>
    </w:r>
    <w:r w:rsidR="00BF7F25" w:rsidRPr="00EE64B0">
      <w:rPr>
        <w:b/>
        <w:noProof/>
        <w:color w:val="595959" w:themeColor="text1" w:themeTint="A6"/>
        <w:sz w:val="16"/>
        <w:szCs w:val="16"/>
      </w:rPr>
      <w:t>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CED037" w14:textId="77777777" w:rsidR="0024195D" w:rsidRDefault="0024195D" w:rsidP="00C13B02">
      <w:r>
        <w:separator/>
      </w:r>
    </w:p>
  </w:footnote>
  <w:footnote w:type="continuationSeparator" w:id="0">
    <w:p w14:paraId="6AEEAC6C" w14:textId="77777777" w:rsidR="0024195D" w:rsidRDefault="0024195D" w:rsidP="00C13B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88658" w14:textId="6764EC3F" w:rsidR="00BF7F25" w:rsidRPr="00876CE6" w:rsidRDefault="00BF7F25" w:rsidP="00041F43">
    <w:pPr>
      <w:pStyle w:val="Header"/>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D60A1" w14:textId="77777777" w:rsidR="00F60973" w:rsidRDefault="00F60973" w:rsidP="00F60973">
    <w:pPr>
      <w:pStyle w:val="Header"/>
      <w:rPr>
        <w:noProof/>
      </w:rPr>
    </w:pPr>
    <w:r>
      <w:rPr>
        <w:noProof/>
        <w:lang w:val="en-US" w:eastAsia="en-US" w:bidi="ar-SA"/>
      </w:rPr>
      <w:drawing>
        <wp:anchor distT="0" distB="0" distL="114300" distR="114300" simplePos="0" relativeHeight="251659264" behindDoc="1" locked="0" layoutInCell="1" allowOverlap="1" wp14:anchorId="1920FC1F" wp14:editId="2174FFDD">
          <wp:simplePos x="0" y="0"/>
          <wp:positionH relativeFrom="column">
            <wp:posOffset>-662940</wp:posOffset>
          </wp:positionH>
          <wp:positionV relativeFrom="paragraph">
            <wp:posOffset>-454660</wp:posOffset>
          </wp:positionV>
          <wp:extent cx="7620000" cy="10775299"/>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zór dokumentu-01.jpg"/>
                  <pic:cNvPicPr/>
                </pic:nvPicPr>
                <pic:blipFill>
                  <a:blip r:embed="rId1">
                    <a:extLst>
                      <a:ext uri="{28A0092B-C50C-407E-A947-70E740481C1C}">
                        <a14:useLocalDpi xmlns:a14="http://schemas.microsoft.com/office/drawing/2010/main" val="0"/>
                      </a:ext>
                    </a:extLst>
                  </a:blip>
                  <a:stretch>
                    <a:fillRect/>
                  </a:stretch>
                </pic:blipFill>
                <pic:spPr>
                  <a:xfrm>
                    <a:off x="0" y="0"/>
                    <a:ext cx="7620000" cy="10775299"/>
                  </a:xfrm>
                  <a:prstGeom prst="rect">
                    <a:avLst/>
                  </a:prstGeom>
                </pic:spPr>
              </pic:pic>
            </a:graphicData>
          </a:graphic>
          <wp14:sizeRelH relativeFrom="page">
            <wp14:pctWidth>0</wp14:pctWidth>
          </wp14:sizeRelH>
          <wp14:sizeRelV relativeFrom="page">
            <wp14:pctHeight>0</wp14:pctHeight>
          </wp14:sizeRelV>
        </wp:anchor>
      </w:drawing>
    </w:r>
  </w:p>
  <w:p w14:paraId="05066C17" w14:textId="77777777" w:rsidR="00F60973" w:rsidRDefault="00F609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8213FB"/>
    <w:multiLevelType w:val="hybridMultilevel"/>
    <w:tmpl w:val="4ABED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D60E23"/>
    <w:multiLevelType w:val="hybridMultilevel"/>
    <w:tmpl w:val="2418EE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1667A7B"/>
    <w:multiLevelType w:val="hybridMultilevel"/>
    <w:tmpl w:val="04EAE5B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25B00325"/>
    <w:multiLevelType w:val="hybridMultilevel"/>
    <w:tmpl w:val="BD7CB10E"/>
    <w:lvl w:ilvl="0" w:tplc="08090001">
      <w:start w:val="1"/>
      <w:numFmt w:val="bullet"/>
      <w:lvlText w:val=""/>
      <w:lvlJc w:val="left"/>
      <w:pPr>
        <w:ind w:left="1866" w:hanging="360"/>
      </w:pPr>
      <w:rPr>
        <w:rFonts w:ascii="Symbol" w:hAnsi="Symbol" w:hint="default"/>
      </w:rPr>
    </w:lvl>
    <w:lvl w:ilvl="1" w:tplc="1902BA00">
      <w:numFmt w:val="bullet"/>
      <w:lvlText w:val="•"/>
      <w:lvlJc w:val="left"/>
      <w:pPr>
        <w:ind w:left="2586" w:hanging="360"/>
      </w:pPr>
      <w:rPr>
        <w:rFonts w:ascii="Roboto" w:eastAsia="Roboto" w:hAnsi="Roboto" w:cs="Roboto"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4" w15:restartNumberingAfterBreak="0">
    <w:nsid w:val="26A3751C"/>
    <w:multiLevelType w:val="hybridMultilevel"/>
    <w:tmpl w:val="E608738C"/>
    <w:lvl w:ilvl="0" w:tplc="08090001">
      <w:start w:val="1"/>
      <w:numFmt w:val="bullet"/>
      <w:lvlText w:val=""/>
      <w:lvlJc w:val="left"/>
      <w:pPr>
        <w:ind w:left="1866" w:hanging="360"/>
      </w:pPr>
      <w:rPr>
        <w:rFonts w:ascii="Symbol" w:hAnsi="Symbol" w:hint="default"/>
      </w:rPr>
    </w:lvl>
    <w:lvl w:ilvl="1" w:tplc="08090001">
      <w:start w:val="1"/>
      <w:numFmt w:val="bullet"/>
      <w:lvlText w:val=""/>
      <w:lvlJc w:val="left"/>
      <w:pPr>
        <w:ind w:left="2586" w:hanging="360"/>
      </w:pPr>
      <w:rPr>
        <w:rFonts w:ascii="Symbol" w:hAnsi="Symbol"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5" w15:restartNumberingAfterBreak="0">
    <w:nsid w:val="274E185D"/>
    <w:multiLevelType w:val="hybridMultilevel"/>
    <w:tmpl w:val="9F146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B25C99"/>
    <w:multiLevelType w:val="multilevel"/>
    <w:tmpl w:val="2586F28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38DA3757"/>
    <w:multiLevelType w:val="hybridMultilevel"/>
    <w:tmpl w:val="95B263B6"/>
    <w:lvl w:ilvl="0" w:tplc="0809000F">
      <w:start w:val="1"/>
      <w:numFmt w:val="decimal"/>
      <w:lvlText w:val="%1."/>
      <w:lvlJc w:val="left"/>
      <w:pPr>
        <w:ind w:left="1146" w:hanging="360"/>
      </w:pPr>
    </w:lvl>
    <w:lvl w:ilvl="1" w:tplc="08090019">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38F7147C"/>
    <w:multiLevelType w:val="hybridMultilevel"/>
    <w:tmpl w:val="FD6CA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133CBA"/>
    <w:multiLevelType w:val="hybridMultilevel"/>
    <w:tmpl w:val="C0A65A3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3BC40408"/>
    <w:multiLevelType w:val="hybridMultilevel"/>
    <w:tmpl w:val="2362F078"/>
    <w:lvl w:ilvl="0" w:tplc="735C177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5DD65EFC">
      <w:start w:val="1"/>
      <w:numFmt w:val="bullet"/>
      <w:lvlText w:val="-"/>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B74148"/>
    <w:multiLevelType w:val="hybridMultilevel"/>
    <w:tmpl w:val="6032D292"/>
    <w:lvl w:ilvl="0" w:tplc="735C177C">
      <w:start w:val="1"/>
      <w:numFmt w:val="decimal"/>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635168"/>
    <w:multiLevelType w:val="hybridMultilevel"/>
    <w:tmpl w:val="ACB070B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4E3D375F"/>
    <w:multiLevelType w:val="hybridMultilevel"/>
    <w:tmpl w:val="ED14CE1A"/>
    <w:lvl w:ilvl="0" w:tplc="04090001">
      <w:start w:val="1"/>
      <w:numFmt w:val="bullet"/>
      <w:lvlText w:val=""/>
      <w:lvlJc w:val="left"/>
      <w:pPr>
        <w:ind w:left="810" w:hanging="360"/>
      </w:pPr>
      <w:rPr>
        <w:rFonts w:ascii="Symbol" w:hAnsi="Symbol" w:cs="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cs="Wingdings" w:hint="default"/>
      </w:rPr>
    </w:lvl>
    <w:lvl w:ilvl="3" w:tplc="04090001" w:tentative="1">
      <w:start w:val="1"/>
      <w:numFmt w:val="bullet"/>
      <w:lvlText w:val=""/>
      <w:lvlJc w:val="left"/>
      <w:pPr>
        <w:ind w:left="2970" w:hanging="360"/>
      </w:pPr>
      <w:rPr>
        <w:rFonts w:ascii="Symbol" w:hAnsi="Symbol" w:cs="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cs="Wingdings" w:hint="default"/>
      </w:rPr>
    </w:lvl>
    <w:lvl w:ilvl="6" w:tplc="04090001" w:tentative="1">
      <w:start w:val="1"/>
      <w:numFmt w:val="bullet"/>
      <w:lvlText w:val=""/>
      <w:lvlJc w:val="left"/>
      <w:pPr>
        <w:ind w:left="5130" w:hanging="360"/>
      </w:pPr>
      <w:rPr>
        <w:rFonts w:ascii="Symbol" w:hAnsi="Symbol" w:cs="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cs="Wingdings" w:hint="default"/>
      </w:rPr>
    </w:lvl>
  </w:abstractNum>
  <w:abstractNum w:abstractNumId="14" w15:restartNumberingAfterBreak="0">
    <w:nsid w:val="5AB34E9C"/>
    <w:multiLevelType w:val="hybridMultilevel"/>
    <w:tmpl w:val="F8686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24064B"/>
    <w:multiLevelType w:val="hybridMultilevel"/>
    <w:tmpl w:val="48A091F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55825F6"/>
    <w:multiLevelType w:val="hybridMultilevel"/>
    <w:tmpl w:val="34D407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C1002B8"/>
    <w:multiLevelType w:val="hybridMultilevel"/>
    <w:tmpl w:val="EA3A42E2"/>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9" w15:restartNumberingAfterBreak="0">
    <w:nsid w:val="73A306D3"/>
    <w:multiLevelType w:val="hybridMultilevel"/>
    <w:tmpl w:val="08CCFC3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75080A53"/>
    <w:multiLevelType w:val="hybridMultilevel"/>
    <w:tmpl w:val="9F60B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1D5497"/>
    <w:multiLevelType w:val="hybridMultilevel"/>
    <w:tmpl w:val="BFA47FF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6"/>
  </w:num>
  <w:num w:numId="3">
    <w:abstractNumId w:val="17"/>
  </w:num>
  <w:num w:numId="4">
    <w:abstractNumId w:val="16"/>
  </w:num>
  <w:num w:numId="5">
    <w:abstractNumId w:val="5"/>
  </w:num>
  <w:num w:numId="6">
    <w:abstractNumId w:val="14"/>
  </w:num>
  <w:num w:numId="7">
    <w:abstractNumId w:val="0"/>
  </w:num>
  <w:num w:numId="8">
    <w:abstractNumId w:val="11"/>
  </w:num>
  <w:num w:numId="9">
    <w:abstractNumId w:val="1"/>
  </w:num>
  <w:num w:numId="10">
    <w:abstractNumId w:val="8"/>
  </w:num>
  <w:num w:numId="11">
    <w:abstractNumId w:val="13"/>
  </w:num>
  <w:num w:numId="12">
    <w:abstractNumId w:val="12"/>
  </w:num>
  <w:num w:numId="13">
    <w:abstractNumId w:val="20"/>
  </w:num>
  <w:num w:numId="14">
    <w:abstractNumId w:val="2"/>
  </w:num>
  <w:num w:numId="15">
    <w:abstractNumId w:val="15"/>
  </w:num>
  <w:num w:numId="16">
    <w:abstractNumId w:val="9"/>
  </w:num>
  <w:num w:numId="17">
    <w:abstractNumId w:val="21"/>
  </w:num>
  <w:num w:numId="18">
    <w:abstractNumId w:val="19"/>
  </w:num>
  <w:num w:numId="19">
    <w:abstractNumId w:val="18"/>
  </w:num>
  <w:num w:numId="20">
    <w:abstractNumId w:val="7"/>
  </w:num>
  <w:num w:numId="21">
    <w:abstractNumId w:val="3"/>
  </w:num>
  <w:num w:numId="2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B1"/>
    <w:rsid w:val="00002C17"/>
    <w:rsid w:val="00013A9B"/>
    <w:rsid w:val="0001748C"/>
    <w:rsid w:val="0003687E"/>
    <w:rsid w:val="00041F43"/>
    <w:rsid w:val="00073165"/>
    <w:rsid w:val="00083600"/>
    <w:rsid w:val="0009173A"/>
    <w:rsid w:val="000A0B2B"/>
    <w:rsid w:val="000A58A9"/>
    <w:rsid w:val="000B7394"/>
    <w:rsid w:val="000F0158"/>
    <w:rsid w:val="00111437"/>
    <w:rsid w:val="00115EC2"/>
    <w:rsid w:val="0013289A"/>
    <w:rsid w:val="001428AA"/>
    <w:rsid w:val="00150D74"/>
    <w:rsid w:val="00164C2A"/>
    <w:rsid w:val="001E3406"/>
    <w:rsid w:val="001E4249"/>
    <w:rsid w:val="00206391"/>
    <w:rsid w:val="002105E7"/>
    <w:rsid w:val="00233C91"/>
    <w:rsid w:val="00241850"/>
    <w:rsid w:val="0024195D"/>
    <w:rsid w:val="002848FF"/>
    <w:rsid w:val="002A103B"/>
    <w:rsid w:val="002C2339"/>
    <w:rsid w:val="002C75A7"/>
    <w:rsid w:val="002E0163"/>
    <w:rsid w:val="002E06F7"/>
    <w:rsid w:val="002F5D7A"/>
    <w:rsid w:val="002F66A2"/>
    <w:rsid w:val="00306143"/>
    <w:rsid w:val="00314772"/>
    <w:rsid w:val="0035605D"/>
    <w:rsid w:val="00362121"/>
    <w:rsid w:val="003665E7"/>
    <w:rsid w:val="003711DD"/>
    <w:rsid w:val="00383D8C"/>
    <w:rsid w:val="003B6226"/>
    <w:rsid w:val="003E4101"/>
    <w:rsid w:val="004054F6"/>
    <w:rsid w:val="00424382"/>
    <w:rsid w:val="004258B2"/>
    <w:rsid w:val="0043778C"/>
    <w:rsid w:val="0047342C"/>
    <w:rsid w:val="00473BC4"/>
    <w:rsid w:val="004834B0"/>
    <w:rsid w:val="00490317"/>
    <w:rsid w:val="00496EFE"/>
    <w:rsid w:val="004D5A83"/>
    <w:rsid w:val="004E114A"/>
    <w:rsid w:val="004E3A8D"/>
    <w:rsid w:val="004F5E4D"/>
    <w:rsid w:val="0050560A"/>
    <w:rsid w:val="00512763"/>
    <w:rsid w:val="005165E8"/>
    <w:rsid w:val="00536336"/>
    <w:rsid w:val="005506F8"/>
    <w:rsid w:val="0055086A"/>
    <w:rsid w:val="00574233"/>
    <w:rsid w:val="00590EF8"/>
    <w:rsid w:val="005A55B1"/>
    <w:rsid w:val="005C4995"/>
    <w:rsid w:val="005C71D4"/>
    <w:rsid w:val="005D0B21"/>
    <w:rsid w:val="005D14DC"/>
    <w:rsid w:val="005D1E18"/>
    <w:rsid w:val="00602958"/>
    <w:rsid w:val="00616D17"/>
    <w:rsid w:val="00623C13"/>
    <w:rsid w:val="006250AC"/>
    <w:rsid w:val="006357D0"/>
    <w:rsid w:val="00641FDF"/>
    <w:rsid w:val="00664EA6"/>
    <w:rsid w:val="00674D22"/>
    <w:rsid w:val="00676769"/>
    <w:rsid w:val="00693A32"/>
    <w:rsid w:val="00695CD8"/>
    <w:rsid w:val="006A2074"/>
    <w:rsid w:val="006B289F"/>
    <w:rsid w:val="006C485C"/>
    <w:rsid w:val="006C57AF"/>
    <w:rsid w:val="006D1C48"/>
    <w:rsid w:val="006D786B"/>
    <w:rsid w:val="006E2AA2"/>
    <w:rsid w:val="006F5F13"/>
    <w:rsid w:val="006F696F"/>
    <w:rsid w:val="006F7479"/>
    <w:rsid w:val="0070772D"/>
    <w:rsid w:val="00731C6E"/>
    <w:rsid w:val="00743D48"/>
    <w:rsid w:val="00745882"/>
    <w:rsid w:val="007466F2"/>
    <w:rsid w:val="00764055"/>
    <w:rsid w:val="0077224C"/>
    <w:rsid w:val="00784814"/>
    <w:rsid w:val="007E6157"/>
    <w:rsid w:val="00800DF1"/>
    <w:rsid w:val="008144F4"/>
    <w:rsid w:val="00842D0B"/>
    <w:rsid w:val="008431E5"/>
    <w:rsid w:val="008747EC"/>
    <w:rsid w:val="00876CE6"/>
    <w:rsid w:val="008771D6"/>
    <w:rsid w:val="008A3245"/>
    <w:rsid w:val="008B299E"/>
    <w:rsid w:val="008C10A2"/>
    <w:rsid w:val="008C6701"/>
    <w:rsid w:val="008E4A63"/>
    <w:rsid w:val="009022B7"/>
    <w:rsid w:val="009034DB"/>
    <w:rsid w:val="00907EF8"/>
    <w:rsid w:val="00973F9E"/>
    <w:rsid w:val="0097618D"/>
    <w:rsid w:val="009B5FBE"/>
    <w:rsid w:val="009D3B30"/>
    <w:rsid w:val="009D4B80"/>
    <w:rsid w:val="00A0224C"/>
    <w:rsid w:val="00A175CB"/>
    <w:rsid w:val="00A31C15"/>
    <w:rsid w:val="00A340EE"/>
    <w:rsid w:val="00A72232"/>
    <w:rsid w:val="00A76197"/>
    <w:rsid w:val="00A76C0E"/>
    <w:rsid w:val="00A92328"/>
    <w:rsid w:val="00A9459D"/>
    <w:rsid w:val="00AA0B95"/>
    <w:rsid w:val="00AB3E23"/>
    <w:rsid w:val="00AB7E7A"/>
    <w:rsid w:val="00AC7F33"/>
    <w:rsid w:val="00AE73FA"/>
    <w:rsid w:val="00B264BA"/>
    <w:rsid w:val="00B340FD"/>
    <w:rsid w:val="00B44D88"/>
    <w:rsid w:val="00B46AF4"/>
    <w:rsid w:val="00B53170"/>
    <w:rsid w:val="00B534C3"/>
    <w:rsid w:val="00B538BD"/>
    <w:rsid w:val="00B92093"/>
    <w:rsid w:val="00B92135"/>
    <w:rsid w:val="00BA0396"/>
    <w:rsid w:val="00BA4F1D"/>
    <w:rsid w:val="00BB3FBB"/>
    <w:rsid w:val="00BB647F"/>
    <w:rsid w:val="00BD05D7"/>
    <w:rsid w:val="00BE3AAE"/>
    <w:rsid w:val="00BF2AA2"/>
    <w:rsid w:val="00BF7F25"/>
    <w:rsid w:val="00C02C7D"/>
    <w:rsid w:val="00C13B02"/>
    <w:rsid w:val="00C27DA3"/>
    <w:rsid w:val="00C44E40"/>
    <w:rsid w:val="00C9517E"/>
    <w:rsid w:val="00CC6B56"/>
    <w:rsid w:val="00CF29B1"/>
    <w:rsid w:val="00D46C95"/>
    <w:rsid w:val="00D50BF3"/>
    <w:rsid w:val="00D52940"/>
    <w:rsid w:val="00D71C60"/>
    <w:rsid w:val="00DA61EB"/>
    <w:rsid w:val="00DC6657"/>
    <w:rsid w:val="00DD6887"/>
    <w:rsid w:val="00DF7E44"/>
    <w:rsid w:val="00E200A7"/>
    <w:rsid w:val="00E352B7"/>
    <w:rsid w:val="00E4081C"/>
    <w:rsid w:val="00E44B9F"/>
    <w:rsid w:val="00E4670B"/>
    <w:rsid w:val="00E53C7D"/>
    <w:rsid w:val="00E560F4"/>
    <w:rsid w:val="00E57A8F"/>
    <w:rsid w:val="00E7229E"/>
    <w:rsid w:val="00E76A94"/>
    <w:rsid w:val="00E92BAC"/>
    <w:rsid w:val="00EA00EF"/>
    <w:rsid w:val="00EA4974"/>
    <w:rsid w:val="00EE64B0"/>
    <w:rsid w:val="00F00848"/>
    <w:rsid w:val="00F11E88"/>
    <w:rsid w:val="00F319CC"/>
    <w:rsid w:val="00F60973"/>
    <w:rsid w:val="00F629B2"/>
    <w:rsid w:val="00F71DDA"/>
    <w:rsid w:val="00F87911"/>
    <w:rsid w:val="00F96F1D"/>
    <w:rsid w:val="00FA317B"/>
    <w:rsid w:val="00FB1E37"/>
    <w:rsid w:val="00FB3E52"/>
    <w:rsid w:val="00FC0585"/>
    <w:rsid w:val="00FC322C"/>
    <w:rsid w:val="00FF5B35"/>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3C5C82"/>
  <w15:docId w15:val="{765274A7-5807-4519-9880-4EFC9974B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Roboto" w:eastAsia="Roboto" w:hAnsi="Roboto" w:cs="Roboto"/>
      <w:lang w:val="pl-PL" w:eastAsia="pl-PL" w:bidi="pl-PL"/>
    </w:rPr>
  </w:style>
  <w:style w:type="paragraph" w:styleId="Heading1">
    <w:name w:val="heading 1"/>
    <w:basedOn w:val="Normal"/>
    <w:next w:val="Normal"/>
    <w:link w:val="Heading1Char"/>
    <w:uiPriority w:val="9"/>
    <w:qFormat/>
    <w:rsid w:val="00C9517E"/>
    <w:pPr>
      <w:keepNext/>
      <w:keepLines/>
      <w:widowControl/>
      <w:autoSpaceDE/>
      <w:autoSpaceDN/>
      <w:spacing w:before="480" w:line="276" w:lineRule="auto"/>
      <w:jc w:val="center"/>
      <w:outlineLvl w:val="0"/>
    </w:pPr>
    <w:rPr>
      <w:rFonts w:ascii="Calibri" w:eastAsiaTheme="majorEastAsia" w:hAnsi="Calibri" w:cstheme="majorBidi"/>
      <w:b/>
      <w:bCs/>
      <w:color w:val="800000"/>
      <w:sz w:val="32"/>
      <w:szCs w:val="32"/>
      <w:lang w:val="hr-HR" w:eastAsia="en-US" w:bidi="ar-SA"/>
    </w:rPr>
  </w:style>
  <w:style w:type="paragraph" w:styleId="Heading2">
    <w:name w:val="heading 2"/>
    <w:basedOn w:val="Normal"/>
    <w:next w:val="Normal"/>
    <w:link w:val="Heading2Char"/>
    <w:uiPriority w:val="9"/>
    <w:unhideWhenUsed/>
    <w:qFormat/>
    <w:rsid w:val="00F00848"/>
    <w:pPr>
      <w:keepNext/>
      <w:keepLines/>
      <w:spacing w:before="200"/>
      <w:outlineLvl w:val="1"/>
    </w:pPr>
    <w:rPr>
      <w:rFonts w:ascii="Calibri" w:eastAsiaTheme="majorEastAsia" w:hAnsi="Calibri" w:cs="Arial"/>
      <w:b/>
      <w:bCs/>
      <w:sz w:val="24"/>
      <w:szCs w:val="24"/>
    </w:rPr>
  </w:style>
  <w:style w:type="paragraph" w:styleId="Heading3">
    <w:name w:val="heading 3"/>
    <w:basedOn w:val="Normal"/>
    <w:next w:val="Normal"/>
    <w:link w:val="Heading3Char"/>
    <w:uiPriority w:val="9"/>
    <w:unhideWhenUsed/>
    <w:qFormat/>
    <w:rsid w:val="004E3A8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4"/>
      <w:ind w:left="20"/>
    </w:pPr>
    <w:rPr>
      <w:b/>
      <w:bCs/>
      <w:sz w:val="23"/>
      <w:szCs w:val="23"/>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13B02"/>
    <w:pPr>
      <w:tabs>
        <w:tab w:val="center" w:pos="4536"/>
        <w:tab w:val="right" w:pos="9072"/>
      </w:tabs>
    </w:pPr>
  </w:style>
  <w:style w:type="character" w:customStyle="1" w:styleId="HeaderChar">
    <w:name w:val="Header Char"/>
    <w:basedOn w:val="DefaultParagraphFont"/>
    <w:link w:val="Header"/>
    <w:uiPriority w:val="99"/>
    <w:rsid w:val="00C13B02"/>
    <w:rPr>
      <w:rFonts w:ascii="Roboto" w:eastAsia="Roboto" w:hAnsi="Roboto" w:cs="Roboto"/>
      <w:lang w:val="pl-PL" w:eastAsia="pl-PL" w:bidi="pl-PL"/>
    </w:rPr>
  </w:style>
  <w:style w:type="paragraph" w:styleId="Footer">
    <w:name w:val="footer"/>
    <w:basedOn w:val="Normal"/>
    <w:link w:val="FooterChar"/>
    <w:uiPriority w:val="99"/>
    <w:unhideWhenUsed/>
    <w:rsid w:val="00C13B02"/>
    <w:pPr>
      <w:tabs>
        <w:tab w:val="center" w:pos="4536"/>
        <w:tab w:val="right" w:pos="9072"/>
      </w:tabs>
    </w:pPr>
  </w:style>
  <w:style w:type="character" w:customStyle="1" w:styleId="FooterChar">
    <w:name w:val="Footer Char"/>
    <w:basedOn w:val="DefaultParagraphFont"/>
    <w:link w:val="Footer"/>
    <w:uiPriority w:val="99"/>
    <w:rsid w:val="00C13B02"/>
    <w:rPr>
      <w:rFonts w:ascii="Roboto" w:eastAsia="Roboto" w:hAnsi="Roboto" w:cs="Roboto"/>
      <w:lang w:val="pl-PL" w:eastAsia="pl-PL" w:bidi="pl-PL"/>
    </w:rPr>
  </w:style>
  <w:style w:type="paragraph" w:styleId="NormalWeb">
    <w:name w:val="Normal (Web)"/>
    <w:basedOn w:val="Normal"/>
    <w:uiPriority w:val="99"/>
    <w:semiHidden/>
    <w:unhideWhenUsed/>
    <w:rsid w:val="00C13B02"/>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table" w:styleId="TableGrid">
    <w:name w:val="Table Grid"/>
    <w:basedOn w:val="TableNormal"/>
    <w:uiPriority w:val="39"/>
    <w:rsid w:val="00602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Accent2">
    <w:name w:val="Medium Grid 1 Accent 2"/>
    <w:basedOn w:val="TableNormal"/>
    <w:uiPriority w:val="67"/>
    <w:rsid w:val="0060295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styleId="PageNumber">
    <w:name w:val="page number"/>
    <w:basedOn w:val="DefaultParagraphFont"/>
    <w:uiPriority w:val="99"/>
    <w:semiHidden/>
    <w:unhideWhenUsed/>
    <w:rsid w:val="008431E5"/>
  </w:style>
  <w:style w:type="character" w:styleId="Hyperlink">
    <w:name w:val="Hyperlink"/>
    <w:basedOn w:val="DefaultParagraphFont"/>
    <w:uiPriority w:val="99"/>
    <w:unhideWhenUsed/>
    <w:rsid w:val="00EE64B0"/>
    <w:rPr>
      <w:color w:val="0000FF" w:themeColor="hyperlink"/>
      <w:u w:val="single"/>
    </w:rPr>
  </w:style>
  <w:style w:type="character" w:styleId="FollowedHyperlink">
    <w:name w:val="FollowedHyperlink"/>
    <w:basedOn w:val="DefaultParagraphFont"/>
    <w:uiPriority w:val="99"/>
    <w:semiHidden/>
    <w:unhideWhenUsed/>
    <w:rsid w:val="00EE64B0"/>
    <w:rPr>
      <w:color w:val="800080" w:themeColor="followedHyperlink"/>
      <w:u w:val="single"/>
    </w:rPr>
  </w:style>
  <w:style w:type="character" w:customStyle="1" w:styleId="Heading1Char">
    <w:name w:val="Heading 1 Char"/>
    <w:basedOn w:val="DefaultParagraphFont"/>
    <w:link w:val="Heading1"/>
    <w:uiPriority w:val="9"/>
    <w:rsid w:val="00C9517E"/>
    <w:rPr>
      <w:rFonts w:ascii="Calibri" w:eastAsiaTheme="majorEastAsia" w:hAnsi="Calibri" w:cstheme="majorBidi"/>
      <w:b/>
      <w:bCs/>
      <w:color w:val="800000"/>
      <w:sz w:val="32"/>
      <w:szCs w:val="32"/>
      <w:lang w:val="hr-HR"/>
    </w:rPr>
  </w:style>
  <w:style w:type="character" w:customStyle="1" w:styleId="Heading2Char">
    <w:name w:val="Heading 2 Char"/>
    <w:basedOn w:val="DefaultParagraphFont"/>
    <w:link w:val="Heading2"/>
    <w:uiPriority w:val="9"/>
    <w:rsid w:val="00F00848"/>
    <w:rPr>
      <w:rFonts w:ascii="Calibri" w:eastAsiaTheme="majorEastAsia" w:hAnsi="Calibri" w:cs="Arial"/>
      <w:b/>
      <w:bCs/>
      <w:sz w:val="24"/>
      <w:szCs w:val="24"/>
      <w:lang w:eastAsia="pl-PL" w:bidi="pl-PL"/>
    </w:rPr>
  </w:style>
  <w:style w:type="paragraph" w:styleId="TOCHeading">
    <w:name w:val="TOC Heading"/>
    <w:basedOn w:val="Heading1"/>
    <w:next w:val="Normal"/>
    <w:uiPriority w:val="39"/>
    <w:unhideWhenUsed/>
    <w:qFormat/>
    <w:rsid w:val="00C9517E"/>
    <w:pPr>
      <w:jc w:val="left"/>
      <w:outlineLvl w:val="9"/>
    </w:pPr>
    <w:rPr>
      <w:color w:val="365F91" w:themeColor="accent1" w:themeShade="BF"/>
      <w:sz w:val="28"/>
      <w:szCs w:val="28"/>
      <w:lang w:val="en-US"/>
    </w:rPr>
  </w:style>
  <w:style w:type="paragraph" w:styleId="TOC1">
    <w:name w:val="toc 1"/>
    <w:basedOn w:val="Normal"/>
    <w:next w:val="Normal"/>
    <w:autoRedefine/>
    <w:uiPriority w:val="39"/>
    <w:unhideWhenUsed/>
    <w:rsid w:val="00C9517E"/>
    <w:pPr>
      <w:spacing w:before="120"/>
    </w:pPr>
    <w:rPr>
      <w:rFonts w:asciiTheme="minorHAnsi" w:hAnsiTheme="minorHAnsi"/>
      <w:b/>
      <w:sz w:val="24"/>
      <w:szCs w:val="24"/>
    </w:rPr>
  </w:style>
  <w:style w:type="paragraph" w:styleId="TOC2">
    <w:name w:val="toc 2"/>
    <w:basedOn w:val="Normal"/>
    <w:next w:val="Normal"/>
    <w:autoRedefine/>
    <w:uiPriority w:val="39"/>
    <w:unhideWhenUsed/>
    <w:rsid w:val="00C9517E"/>
    <w:pPr>
      <w:ind w:left="220"/>
    </w:pPr>
    <w:rPr>
      <w:rFonts w:asciiTheme="minorHAnsi" w:hAnsiTheme="minorHAnsi"/>
      <w:b/>
    </w:rPr>
  </w:style>
  <w:style w:type="paragraph" w:styleId="BalloonText">
    <w:name w:val="Balloon Text"/>
    <w:basedOn w:val="Normal"/>
    <w:link w:val="BalloonTextChar"/>
    <w:uiPriority w:val="99"/>
    <w:semiHidden/>
    <w:unhideWhenUsed/>
    <w:rsid w:val="00C951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517E"/>
    <w:rPr>
      <w:rFonts w:ascii="Lucida Grande" w:eastAsia="Roboto" w:hAnsi="Lucida Grande" w:cs="Lucida Grande"/>
      <w:sz w:val="18"/>
      <w:szCs w:val="18"/>
      <w:lang w:val="pl-PL" w:eastAsia="pl-PL" w:bidi="pl-PL"/>
    </w:rPr>
  </w:style>
  <w:style w:type="paragraph" w:styleId="TOC3">
    <w:name w:val="toc 3"/>
    <w:basedOn w:val="Normal"/>
    <w:next w:val="Normal"/>
    <w:autoRedefine/>
    <w:uiPriority w:val="39"/>
    <w:semiHidden/>
    <w:unhideWhenUsed/>
    <w:rsid w:val="00C9517E"/>
    <w:pPr>
      <w:ind w:left="440"/>
    </w:pPr>
    <w:rPr>
      <w:rFonts w:asciiTheme="minorHAnsi" w:hAnsiTheme="minorHAnsi"/>
    </w:rPr>
  </w:style>
  <w:style w:type="paragraph" w:styleId="TOC4">
    <w:name w:val="toc 4"/>
    <w:basedOn w:val="Normal"/>
    <w:next w:val="Normal"/>
    <w:autoRedefine/>
    <w:uiPriority w:val="39"/>
    <w:semiHidden/>
    <w:unhideWhenUsed/>
    <w:rsid w:val="00C9517E"/>
    <w:pPr>
      <w:ind w:left="660"/>
    </w:pPr>
    <w:rPr>
      <w:rFonts w:asciiTheme="minorHAnsi" w:hAnsiTheme="minorHAnsi"/>
      <w:sz w:val="20"/>
      <w:szCs w:val="20"/>
    </w:rPr>
  </w:style>
  <w:style w:type="paragraph" w:styleId="TOC5">
    <w:name w:val="toc 5"/>
    <w:basedOn w:val="Normal"/>
    <w:next w:val="Normal"/>
    <w:autoRedefine/>
    <w:uiPriority w:val="39"/>
    <w:semiHidden/>
    <w:unhideWhenUsed/>
    <w:rsid w:val="00C9517E"/>
    <w:pPr>
      <w:ind w:left="880"/>
    </w:pPr>
    <w:rPr>
      <w:rFonts w:asciiTheme="minorHAnsi" w:hAnsiTheme="minorHAnsi"/>
      <w:sz w:val="20"/>
      <w:szCs w:val="20"/>
    </w:rPr>
  </w:style>
  <w:style w:type="paragraph" w:styleId="TOC6">
    <w:name w:val="toc 6"/>
    <w:basedOn w:val="Normal"/>
    <w:next w:val="Normal"/>
    <w:autoRedefine/>
    <w:uiPriority w:val="39"/>
    <w:semiHidden/>
    <w:unhideWhenUsed/>
    <w:rsid w:val="00C9517E"/>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C9517E"/>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C9517E"/>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C9517E"/>
    <w:pPr>
      <w:ind w:left="1760"/>
    </w:pPr>
    <w:rPr>
      <w:rFonts w:asciiTheme="minorHAnsi" w:hAnsiTheme="minorHAnsi"/>
      <w:sz w:val="20"/>
      <w:szCs w:val="20"/>
    </w:rPr>
  </w:style>
  <w:style w:type="paragraph" w:styleId="Title">
    <w:name w:val="Title"/>
    <w:basedOn w:val="Normal"/>
    <w:next w:val="Normal"/>
    <w:link w:val="TitleChar"/>
    <w:uiPriority w:val="10"/>
    <w:qFormat/>
    <w:rsid w:val="00C951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9517E"/>
    <w:rPr>
      <w:rFonts w:asciiTheme="majorHAnsi" w:eastAsiaTheme="majorEastAsia" w:hAnsiTheme="majorHAnsi" w:cstheme="majorBidi"/>
      <w:color w:val="17365D" w:themeColor="text2" w:themeShade="BF"/>
      <w:spacing w:val="5"/>
      <w:kern w:val="28"/>
      <w:sz w:val="52"/>
      <w:szCs w:val="52"/>
      <w:lang w:val="pl-PL" w:eastAsia="pl-PL" w:bidi="pl-PL"/>
    </w:rPr>
  </w:style>
  <w:style w:type="paragraph" w:styleId="FootnoteText">
    <w:name w:val="footnote text"/>
    <w:basedOn w:val="Normal"/>
    <w:link w:val="FootnoteTextChar"/>
    <w:uiPriority w:val="99"/>
    <w:unhideWhenUsed/>
    <w:rsid w:val="008C10A2"/>
    <w:rPr>
      <w:sz w:val="24"/>
      <w:szCs w:val="24"/>
    </w:rPr>
  </w:style>
  <w:style w:type="character" w:customStyle="1" w:styleId="FootnoteTextChar">
    <w:name w:val="Footnote Text Char"/>
    <w:basedOn w:val="DefaultParagraphFont"/>
    <w:link w:val="FootnoteText"/>
    <w:uiPriority w:val="99"/>
    <w:rsid w:val="008C10A2"/>
    <w:rPr>
      <w:rFonts w:ascii="Roboto" w:eastAsia="Roboto" w:hAnsi="Roboto" w:cs="Roboto"/>
      <w:sz w:val="24"/>
      <w:szCs w:val="24"/>
      <w:lang w:val="pl-PL" w:eastAsia="pl-PL" w:bidi="pl-PL"/>
    </w:rPr>
  </w:style>
  <w:style w:type="character" w:styleId="FootnoteReference">
    <w:name w:val="footnote reference"/>
    <w:basedOn w:val="DefaultParagraphFont"/>
    <w:uiPriority w:val="99"/>
    <w:unhideWhenUsed/>
    <w:rsid w:val="008C10A2"/>
    <w:rPr>
      <w:vertAlign w:val="superscript"/>
    </w:rPr>
  </w:style>
  <w:style w:type="character" w:customStyle="1" w:styleId="Heading3Char">
    <w:name w:val="Heading 3 Char"/>
    <w:basedOn w:val="DefaultParagraphFont"/>
    <w:link w:val="Heading3"/>
    <w:uiPriority w:val="9"/>
    <w:rsid w:val="004E3A8D"/>
    <w:rPr>
      <w:rFonts w:asciiTheme="majorHAnsi" w:eastAsiaTheme="majorEastAsia" w:hAnsiTheme="majorHAnsi" w:cstheme="majorBidi"/>
      <w:b/>
      <w:bCs/>
      <w:color w:val="4F81BD" w:themeColor="accent1"/>
      <w:lang w:val="pl-PL" w:eastAsia="pl-PL" w:bidi="pl-PL"/>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9022B7"/>
    <w:rPr>
      <w:rFonts w:ascii="Roboto" w:eastAsia="Roboto" w:hAnsi="Roboto" w:cs="Roboto"/>
      <w:lang w:val="pl-PL" w:eastAsia="pl-PL" w:bidi="pl-PL"/>
    </w:rPr>
  </w:style>
  <w:style w:type="table" w:styleId="LightGrid-Accent2">
    <w:name w:val="Light Grid Accent 2"/>
    <w:basedOn w:val="TableNormal"/>
    <w:uiPriority w:val="62"/>
    <w:rsid w:val="00E92BAC"/>
    <w:pPr>
      <w:widowControl/>
      <w:autoSpaceDE/>
      <w:autoSpaceDN/>
    </w:pPr>
    <w:rPr>
      <w:rFonts w:ascii="Times New Roman" w:eastAsia="Times New Roman" w:hAnsi="Times New Roman" w:cs="Times New Roman"/>
      <w:sz w:val="20"/>
      <w:szCs w:val="20"/>
      <w:lang w:val="hr-HR" w:eastAsia="hr-H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styleId="UnresolvedMention">
    <w:name w:val="Unresolved Mention"/>
    <w:basedOn w:val="DefaultParagraphFont"/>
    <w:uiPriority w:val="99"/>
    <w:semiHidden/>
    <w:unhideWhenUsed/>
    <w:rsid w:val="00BB3F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36547">
      <w:bodyDiv w:val="1"/>
      <w:marLeft w:val="0"/>
      <w:marRight w:val="0"/>
      <w:marTop w:val="0"/>
      <w:marBottom w:val="0"/>
      <w:divBdr>
        <w:top w:val="none" w:sz="0" w:space="0" w:color="auto"/>
        <w:left w:val="none" w:sz="0" w:space="0" w:color="auto"/>
        <w:bottom w:val="none" w:sz="0" w:space="0" w:color="auto"/>
        <w:right w:val="none" w:sz="0" w:space="0" w:color="auto"/>
      </w:divBdr>
      <w:divsChild>
        <w:div w:id="921180372">
          <w:marLeft w:val="0"/>
          <w:marRight w:val="0"/>
          <w:marTop w:val="90"/>
          <w:marBottom w:val="0"/>
          <w:divBdr>
            <w:top w:val="none" w:sz="0" w:space="0" w:color="auto"/>
            <w:left w:val="none" w:sz="0" w:space="0" w:color="auto"/>
            <w:bottom w:val="none" w:sz="0" w:space="0" w:color="auto"/>
            <w:right w:val="none" w:sz="0" w:space="0" w:color="auto"/>
          </w:divBdr>
          <w:divsChild>
            <w:div w:id="2028214632">
              <w:marLeft w:val="0"/>
              <w:marRight w:val="0"/>
              <w:marTop w:val="0"/>
              <w:marBottom w:val="405"/>
              <w:divBdr>
                <w:top w:val="none" w:sz="0" w:space="0" w:color="auto"/>
                <w:left w:val="none" w:sz="0" w:space="0" w:color="auto"/>
                <w:bottom w:val="none" w:sz="0" w:space="0" w:color="auto"/>
                <w:right w:val="none" w:sz="0" w:space="0" w:color="auto"/>
              </w:divBdr>
              <w:divsChild>
                <w:div w:id="1305820104">
                  <w:marLeft w:val="0"/>
                  <w:marRight w:val="0"/>
                  <w:marTop w:val="0"/>
                  <w:marBottom w:val="0"/>
                  <w:divBdr>
                    <w:top w:val="none" w:sz="0" w:space="0" w:color="auto"/>
                    <w:left w:val="none" w:sz="0" w:space="0" w:color="auto"/>
                    <w:bottom w:val="none" w:sz="0" w:space="0" w:color="auto"/>
                    <w:right w:val="none" w:sz="0" w:space="0" w:color="auto"/>
                  </w:divBdr>
                  <w:divsChild>
                    <w:div w:id="189847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62955">
      <w:bodyDiv w:val="1"/>
      <w:marLeft w:val="0"/>
      <w:marRight w:val="0"/>
      <w:marTop w:val="0"/>
      <w:marBottom w:val="0"/>
      <w:divBdr>
        <w:top w:val="none" w:sz="0" w:space="0" w:color="auto"/>
        <w:left w:val="none" w:sz="0" w:space="0" w:color="auto"/>
        <w:bottom w:val="none" w:sz="0" w:space="0" w:color="auto"/>
        <w:right w:val="none" w:sz="0" w:space="0" w:color="auto"/>
      </w:divBdr>
      <w:divsChild>
        <w:div w:id="40234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53D945-F11D-1A40-8EF3-202A5723E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2642</Words>
  <Characters>16910</Characters>
  <Application>Microsoft Office Word</Application>
  <DocSecurity>0</DocSecurity>
  <Lines>238</Lines>
  <Paragraphs>52</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Plech</dc:creator>
  <cp:lastModifiedBy>Boris Curkovic</cp:lastModifiedBy>
  <cp:revision>3</cp:revision>
  <cp:lastPrinted>2019-11-21T09:44:00Z</cp:lastPrinted>
  <dcterms:created xsi:type="dcterms:W3CDTF">2020-04-06T14:57:00Z</dcterms:created>
  <dcterms:modified xsi:type="dcterms:W3CDTF">2020-04-06T14:57:00Z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2019-09-19T00:00:00Z</vt:filetime>
  </property>
  <property fmtid="{D5CDD505-2E9C-101B-9397-08002B2CF9AE}" pid="3" name="Creator">
    <vt:lpwstr>Adobe InDesign CC 13.1 (Windows)</vt:lpwstr>
  </property>
  <property fmtid="{D5CDD505-2E9C-101B-9397-08002B2CF9AE}" pid="4" name="LastSaved">
    <vt:filetime>2019-09-19T00:00:00Z</vt:filetime>
  </property>
</Properties>
</file>